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6D483865" w14:textId="77777777" w:rsidTr="003F1ECC">
        <w:trPr>
          <w:trHeight w:hRule="exact" w:val="2948"/>
        </w:trPr>
        <w:tc>
          <w:tcPr>
            <w:tcW w:w="11185" w:type="dxa"/>
            <w:shd w:val="clear" w:color="auto" w:fill="00AFAA"/>
            <w:vAlign w:val="center"/>
          </w:tcPr>
          <w:p w14:paraId="232F6BD3" w14:textId="77777777" w:rsidR="00974E99" w:rsidRPr="00093294" w:rsidRDefault="00974E99" w:rsidP="006F032D">
            <w:pPr>
              <w:pStyle w:val="Documenttype"/>
            </w:pPr>
            <w:bookmarkStart w:id="0" w:name="_GoBack"/>
            <w:bookmarkEnd w:id="0"/>
            <w:r w:rsidRPr="00093294">
              <w:t xml:space="preserve">IALA </w:t>
            </w:r>
            <w:r w:rsidR="009A1FCD" w:rsidRPr="00093294">
              <w:t>Model Course</w:t>
            </w:r>
          </w:p>
        </w:tc>
      </w:tr>
    </w:tbl>
    <w:p w14:paraId="06A8641F" w14:textId="77777777" w:rsidR="008972C3" w:rsidRPr="00093294" w:rsidRDefault="008972C3" w:rsidP="003274DB"/>
    <w:p w14:paraId="05159C42" w14:textId="77777777" w:rsidR="00D74AE1" w:rsidRPr="00093294" w:rsidRDefault="00D74AE1" w:rsidP="003274DB"/>
    <w:p w14:paraId="29183CC9" w14:textId="56EF43FD" w:rsidR="007B7FEC" w:rsidRPr="00093294" w:rsidRDefault="00DB0ABB" w:rsidP="007B7FEC">
      <w:pPr>
        <w:pStyle w:val="Documentnumber"/>
      </w:pPr>
      <w:r>
        <w:t>L</w:t>
      </w:r>
      <w:r w:rsidR="00186527">
        <w:t>2.11.6</w:t>
      </w:r>
    </w:p>
    <w:p w14:paraId="21E0B653" w14:textId="77777777" w:rsidR="007B7FEC" w:rsidRPr="00093294" w:rsidRDefault="007B7FEC" w:rsidP="003274DB"/>
    <w:p w14:paraId="44BF56AF" w14:textId="77777777" w:rsidR="00776004" w:rsidRDefault="00380F03" w:rsidP="00FB51A6">
      <w:pPr>
        <w:pStyle w:val="Documentname"/>
      </w:pPr>
      <w:r>
        <w:t>AIDS TO NAVIGATION</w:t>
      </w:r>
      <w:r w:rsidRPr="00093294">
        <w:t xml:space="preserve"> </w:t>
      </w:r>
      <w:r>
        <w:t xml:space="preserve">- </w:t>
      </w:r>
      <w:r w:rsidR="002E4993" w:rsidRPr="00093294">
        <w:t>T</w:t>
      </w:r>
      <w:r w:rsidR="00DB0ABB">
        <w:t>echnician Training</w:t>
      </w:r>
    </w:p>
    <w:p w14:paraId="78A4DA12" w14:textId="77777777" w:rsidR="004D153C" w:rsidRDefault="004D153C" w:rsidP="004D153C"/>
    <w:p w14:paraId="2ADC2C90" w14:textId="3C6E2412" w:rsidR="00913B44" w:rsidRPr="00093294" w:rsidRDefault="00DB0ABB" w:rsidP="00380F03">
      <w:pPr>
        <w:pStyle w:val="Documentname"/>
      </w:pPr>
      <w:r>
        <w:t>Level 2</w:t>
      </w:r>
      <w:r w:rsidR="00380F03">
        <w:t xml:space="preserve"> - </w:t>
      </w:r>
      <w:r w:rsidR="00186527" w:rsidRPr="00186527">
        <w:t>Preservation of Structures</w:t>
      </w:r>
    </w:p>
    <w:p w14:paraId="5BA654DF" w14:textId="77777777" w:rsidR="00913B44" w:rsidRPr="00093294" w:rsidRDefault="00913B44" w:rsidP="00D74AE1"/>
    <w:p w14:paraId="1712D092" w14:textId="77777777" w:rsidR="00913B44" w:rsidRPr="00093294" w:rsidRDefault="00913B44" w:rsidP="00D74AE1"/>
    <w:p w14:paraId="47D8378C" w14:textId="77777777" w:rsidR="00913B44" w:rsidRPr="00093294" w:rsidRDefault="00913B44" w:rsidP="00D74AE1"/>
    <w:p w14:paraId="4CD7CCC7" w14:textId="77777777" w:rsidR="00913B44" w:rsidRPr="00093294" w:rsidRDefault="00913B44" w:rsidP="00D74AE1"/>
    <w:p w14:paraId="0DD7BCBF" w14:textId="77777777" w:rsidR="00913B44" w:rsidRPr="00093294" w:rsidRDefault="00913B44" w:rsidP="00D74AE1"/>
    <w:p w14:paraId="2870A5AF" w14:textId="77777777" w:rsidR="00913B44" w:rsidRPr="00093294" w:rsidRDefault="00913B44" w:rsidP="00D74AE1"/>
    <w:p w14:paraId="0490EA31" w14:textId="77777777" w:rsidR="00913B44" w:rsidRPr="00093294" w:rsidRDefault="00913B44" w:rsidP="00D74AE1"/>
    <w:p w14:paraId="46751572" w14:textId="77777777" w:rsidR="00913B44" w:rsidRPr="00093294" w:rsidRDefault="00913B44" w:rsidP="00D74AE1"/>
    <w:p w14:paraId="14C4805F" w14:textId="77777777" w:rsidR="00913B44" w:rsidRPr="00093294" w:rsidRDefault="00913B44" w:rsidP="00D74AE1"/>
    <w:p w14:paraId="517D7AB4" w14:textId="77777777" w:rsidR="00913B44" w:rsidRPr="00093294" w:rsidRDefault="00913B44" w:rsidP="00D74AE1"/>
    <w:p w14:paraId="55D91C16" w14:textId="77777777" w:rsidR="00913B44" w:rsidRPr="00093294" w:rsidRDefault="00913B44" w:rsidP="00D74AE1"/>
    <w:p w14:paraId="051769E3" w14:textId="77777777" w:rsidR="00913B44" w:rsidRPr="00093294" w:rsidRDefault="00913B44" w:rsidP="00D74AE1"/>
    <w:p w14:paraId="6E45E089" w14:textId="77777777" w:rsidR="00913B44" w:rsidRPr="00093294" w:rsidRDefault="00913B44" w:rsidP="00D74AE1"/>
    <w:p w14:paraId="09C3D505" w14:textId="77777777" w:rsidR="00913B44" w:rsidRPr="00093294" w:rsidRDefault="00913B44" w:rsidP="00D74AE1"/>
    <w:p w14:paraId="38CFCE00" w14:textId="77777777" w:rsidR="00913B44" w:rsidRPr="00093294" w:rsidRDefault="00913B44" w:rsidP="00D74AE1"/>
    <w:p w14:paraId="171E9DC9" w14:textId="77777777" w:rsidR="005C71FF" w:rsidRPr="00093294" w:rsidRDefault="005C71FF" w:rsidP="00D74AE1"/>
    <w:p w14:paraId="0C97DBF3" w14:textId="77777777" w:rsidR="00883AE3" w:rsidRDefault="00883AE3" w:rsidP="00D74AE1"/>
    <w:p w14:paraId="674EE138" w14:textId="77777777" w:rsidR="004D153C" w:rsidRDefault="004D153C" w:rsidP="00D74AE1"/>
    <w:p w14:paraId="582304C6" w14:textId="77777777" w:rsidR="004D153C" w:rsidRDefault="004D153C" w:rsidP="00D74AE1"/>
    <w:p w14:paraId="527AFB31" w14:textId="77777777" w:rsidR="004D153C" w:rsidRDefault="004D153C" w:rsidP="00D74AE1"/>
    <w:p w14:paraId="530369C8" w14:textId="77777777" w:rsidR="004D153C" w:rsidRDefault="004D153C" w:rsidP="00D74AE1"/>
    <w:p w14:paraId="44FDF579" w14:textId="77777777" w:rsidR="004D153C" w:rsidRDefault="004D153C" w:rsidP="00D74AE1"/>
    <w:p w14:paraId="0248778B" w14:textId="77777777" w:rsidR="004D153C" w:rsidRPr="00093294" w:rsidRDefault="004D153C" w:rsidP="00D74AE1"/>
    <w:p w14:paraId="38DDA809" w14:textId="77777777" w:rsidR="00913B44" w:rsidRPr="00093294" w:rsidRDefault="00913B44" w:rsidP="00913B44">
      <w:pPr>
        <w:pStyle w:val="Editionnumber"/>
      </w:pPr>
      <w:r w:rsidRPr="00093294">
        <w:t xml:space="preserve">Edition </w:t>
      </w:r>
      <w:r w:rsidR="00C67E3E" w:rsidRPr="00C67E3E">
        <w:t>1</w:t>
      </w:r>
      <w:r w:rsidRPr="00C67E3E">
        <w:t>.</w:t>
      </w:r>
      <w:r w:rsidR="00C67E3E">
        <w:t>0</w:t>
      </w:r>
    </w:p>
    <w:p w14:paraId="2A8421EF" w14:textId="6634D54A" w:rsidR="00913B44" w:rsidRPr="00093294" w:rsidRDefault="00186527" w:rsidP="005C71FF">
      <w:pPr>
        <w:pStyle w:val="Documentdate"/>
      </w:pPr>
      <w:r>
        <w:t>December 2013</w:t>
      </w:r>
    </w:p>
    <w:p w14:paraId="2A169E4D"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40C3A698"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3D135A15" w14:textId="77777777" w:rsidTr="005E4659">
        <w:tc>
          <w:tcPr>
            <w:tcW w:w="1908" w:type="dxa"/>
          </w:tcPr>
          <w:p w14:paraId="2CDAFF05" w14:textId="77777777" w:rsidR="00914E26" w:rsidRPr="00093294" w:rsidRDefault="00914E26" w:rsidP="00ED030E">
            <w:pPr>
              <w:pStyle w:val="Tableheading"/>
              <w:rPr>
                <w:lang w:val="en-GB"/>
              </w:rPr>
            </w:pPr>
            <w:r w:rsidRPr="00093294">
              <w:rPr>
                <w:lang w:val="en-GB"/>
              </w:rPr>
              <w:t>Date</w:t>
            </w:r>
          </w:p>
        </w:tc>
        <w:tc>
          <w:tcPr>
            <w:tcW w:w="3576" w:type="dxa"/>
          </w:tcPr>
          <w:p w14:paraId="68762893" w14:textId="77777777" w:rsidR="00914E26" w:rsidRPr="00093294" w:rsidRDefault="00914E26" w:rsidP="00ED030E">
            <w:pPr>
              <w:pStyle w:val="Tableheading"/>
              <w:rPr>
                <w:lang w:val="en-GB"/>
              </w:rPr>
            </w:pPr>
            <w:r w:rsidRPr="00093294">
              <w:rPr>
                <w:lang w:val="en-GB"/>
              </w:rPr>
              <w:t>Page / Section Revised</w:t>
            </w:r>
          </w:p>
        </w:tc>
        <w:tc>
          <w:tcPr>
            <w:tcW w:w="5001" w:type="dxa"/>
          </w:tcPr>
          <w:p w14:paraId="17FF6D5D"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7A364B41" w14:textId="77777777" w:rsidTr="005E4659">
        <w:trPr>
          <w:trHeight w:val="851"/>
        </w:trPr>
        <w:tc>
          <w:tcPr>
            <w:tcW w:w="1908" w:type="dxa"/>
            <w:vAlign w:val="center"/>
          </w:tcPr>
          <w:p w14:paraId="2A73B48B" w14:textId="13E76D86" w:rsidR="00380F03" w:rsidRPr="00093294" w:rsidRDefault="00380F03" w:rsidP="00914E26">
            <w:pPr>
              <w:pStyle w:val="Tabletext"/>
            </w:pPr>
          </w:p>
        </w:tc>
        <w:tc>
          <w:tcPr>
            <w:tcW w:w="3576" w:type="dxa"/>
            <w:vAlign w:val="center"/>
          </w:tcPr>
          <w:p w14:paraId="33E1F4F7" w14:textId="306167E6" w:rsidR="00380F03" w:rsidRPr="00093294" w:rsidRDefault="00380F03" w:rsidP="00914E26">
            <w:pPr>
              <w:pStyle w:val="Tabletext"/>
            </w:pPr>
          </w:p>
        </w:tc>
        <w:tc>
          <w:tcPr>
            <w:tcW w:w="5001" w:type="dxa"/>
            <w:vAlign w:val="center"/>
          </w:tcPr>
          <w:p w14:paraId="7E7F719B" w14:textId="23DBC191" w:rsidR="00380F03" w:rsidRPr="00093294" w:rsidRDefault="00380F03" w:rsidP="00914E26">
            <w:pPr>
              <w:pStyle w:val="Tabletext"/>
            </w:pPr>
          </w:p>
        </w:tc>
      </w:tr>
      <w:tr w:rsidR="00380F03" w:rsidRPr="00093294" w14:paraId="74473030" w14:textId="77777777" w:rsidTr="005E4659">
        <w:trPr>
          <w:trHeight w:val="851"/>
        </w:trPr>
        <w:tc>
          <w:tcPr>
            <w:tcW w:w="1908" w:type="dxa"/>
            <w:vAlign w:val="center"/>
          </w:tcPr>
          <w:p w14:paraId="0FF1F7E0" w14:textId="77777777" w:rsidR="00380F03" w:rsidRPr="00093294" w:rsidRDefault="00380F03" w:rsidP="00914E26">
            <w:pPr>
              <w:pStyle w:val="Tabletext"/>
            </w:pPr>
          </w:p>
        </w:tc>
        <w:tc>
          <w:tcPr>
            <w:tcW w:w="3576" w:type="dxa"/>
            <w:vAlign w:val="center"/>
          </w:tcPr>
          <w:p w14:paraId="50BEF835" w14:textId="77777777" w:rsidR="00380F03" w:rsidRPr="00093294" w:rsidRDefault="00380F03" w:rsidP="00914E26">
            <w:pPr>
              <w:pStyle w:val="Tabletext"/>
            </w:pPr>
          </w:p>
        </w:tc>
        <w:tc>
          <w:tcPr>
            <w:tcW w:w="5001" w:type="dxa"/>
            <w:vAlign w:val="center"/>
          </w:tcPr>
          <w:p w14:paraId="4944ED0F" w14:textId="77777777" w:rsidR="00380F03" w:rsidRPr="00093294" w:rsidRDefault="00380F03" w:rsidP="00914E26">
            <w:pPr>
              <w:pStyle w:val="Tabletext"/>
            </w:pPr>
          </w:p>
        </w:tc>
      </w:tr>
      <w:tr w:rsidR="00380F03" w:rsidRPr="00093294" w14:paraId="34E56890" w14:textId="77777777" w:rsidTr="005E4659">
        <w:trPr>
          <w:trHeight w:val="851"/>
        </w:trPr>
        <w:tc>
          <w:tcPr>
            <w:tcW w:w="1908" w:type="dxa"/>
            <w:vAlign w:val="center"/>
          </w:tcPr>
          <w:p w14:paraId="6A10962C" w14:textId="77777777" w:rsidR="00380F03" w:rsidRPr="00093294" w:rsidRDefault="00380F03" w:rsidP="00914E26">
            <w:pPr>
              <w:pStyle w:val="Tabletext"/>
            </w:pPr>
          </w:p>
        </w:tc>
        <w:tc>
          <w:tcPr>
            <w:tcW w:w="3576" w:type="dxa"/>
            <w:vAlign w:val="center"/>
          </w:tcPr>
          <w:p w14:paraId="195E1630" w14:textId="77777777" w:rsidR="00380F03" w:rsidRPr="00093294" w:rsidRDefault="00380F03" w:rsidP="00914E26">
            <w:pPr>
              <w:pStyle w:val="Tabletext"/>
            </w:pPr>
          </w:p>
        </w:tc>
        <w:tc>
          <w:tcPr>
            <w:tcW w:w="5001" w:type="dxa"/>
            <w:vAlign w:val="center"/>
          </w:tcPr>
          <w:p w14:paraId="4986011C" w14:textId="77777777" w:rsidR="00380F03" w:rsidRPr="00093294" w:rsidRDefault="00380F03" w:rsidP="00914E26">
            <w:pPr>
              <w:pStyle w:val="Tabletext"/>
            </w:pPr>
          </w:p>
        </w:tc>
      </w:tr>
      <w:tr w:rsidR="00380F03" w:rsidRPr="00093294" w14:paraId="5EFA32EE" w14:textId="77777777" w:rsidTr="005E4659">
        <w:trPr>
          <w:trHeight w:val="851"/>
        </w:trPr>
        <w:tc>
          <w:tcPr>
            <w:tcW w:w="1908" w:type="dxa"/>
            <w:vAlign w:val="center"/>
          </w:tcPr>
          <w:p w14:paraId="5FE92A89" w14:textId="77777777" w:rsidR="00380F03" w:rsidRPr="00093294" w:rsidRDefault="00380F03" w:rsidP="00914E26">
            <w:pPr>
              <w:pStyle w:val="Tabletext"/>
            </w:pPr>
          </w:p>
        </w:tc>
        <w:tc>
          <w:tcPr>
            <w:tcW w:w="3576" w:type="dxa"/>
            <w:vAlign w:val="center"/>
          </w:tcPr>
          <w:p w14:paraId="0F11BBE3" w14:textId="77777777" w:rsidR="00380F03" w:rsidRPr="00093294" w:rsidRDefault="00380F03" w:rsidP="00914E26">
            <w:pPr>
              <w:pStyle w:val="Tabletext"/>
            </w:pPr>
          </w:p>
        </w:tc>
        <w:tc>
          <w:tcPr>
            <w:tcW w:w="5001" w:type="dxa"/>
            <w:vAlign w:val="center"/>
          </w:tcPr>
          <w:p w14:paraId="3661BF71" w14:textId="77777777" w:rsidR="00380F03" w:rsidRPr="00093294" w:rsidRDefault="00380F03" w:rsidP="00914E26">
            <w:pPr>
              <w:pStyle w:val="Tabletext"/>
            </w:pPr>
          </w:p>
        </w:tc>
      </w:tr>
      <w:tr w:rsidR="00380F03" w:rsidRPr="00093294" w14:paraId="0FC9F487" w14:textId="77777777" w:rsidTr="005E4659">
        <w:trPr>
          <w:trHeight w:val="851"/>
        </w:trPr>
        <w:tc>
          <w:tcPr>
            <w:tcW w:w="1908" w:type="dxa"/>
            <w:vAlign w:val="center"/>
          </w:tcPr>
          <w:p w14:paraId="3F80CF58" w14:textId="77777777" w:rsidR="00380F03" w:rsidRPr="00093294" w:rsidRDefault="00380F03" w:rsidP="00914E26">
            <w:pPr>
              <w:pStyle w:val="Tabletext"/>
            </w:pPr>
          </w:p>
        </w:tc>
        <w:tc>
          <w:tcPr>
            <w:tcW w:w="3576" w:type="dxa"/>
            <w:vAlign w:val="center"/>
          </w:tcPr>
          <w:p w14:paraId="4B9F389D" w14:textId="77777777" w:rsidR="00380F03" w:rsidRPr="00093294" w:rsidRDefault="00380F03" w:rsidP="00914E26">
            <w:pPr>
              <w:pStyle w:val="Tabletext"/>
            </w:pPr>
          </w:p>
        </w:tc>
        <w:tc>
          <w:tcPr>
            <w:tcW w:w="5001" w:type="dxa"/>
            <w:vAlign w:val="center"/>
          </w:tcPr>
          <w:p w14:paraId="364BAA1D" w14:textId="77777777" w:rsidR="00380F03" w:rsidRPr="00093294" w:rsidRDefault="00380F03" w:rsidP="00914E26">
            <w:pPr>
              <w:pStyle w:val="Tabletext"/>
            </w:pPr>
          </w:p>
        </w:tc>
      </w:tr>
      <w:tr w:rsidR="00380F03" w:rsidRPr="00093294" w14:paraId="0EC91FD0" w14:textId="77777777" w:rsidTr="005E4659">
        <w:trPr>
          <w:trHeight w:val="851"/>
        </w:trPr>
        <w:tc>
          <w:tcPr>
            <w:tcW w:w="1908" w:type="dxa"/>
            <w:vAlign w:val="center"/>
          </w:tcPr>
          <w:p w14:paraId="51B6984A" w14:textId="77777777" w:rsidR="00380F03" w:rsidRPr="00093294" w:rsidRDefault="00380F03" w:rsidP="00914E26">
            <w:pPr>
              <w:pStyle w:val="Tabletext"/>
            </w:pPr>
          </w:p>
        </w:tc>
        <w:tc>
          <w:tcPr>
            <w:tcW w:w="3576" w:type="dxa"/>
            <w:vAlign w:val="center"/>
          </w:tcPr>
          <w:p w14:paraId="64FD2007" w14:textId="77777777" w:rsidR="00380F03" w:rsidRPr="00093294" w:rsidRDefault="00380F03" w:rsidP="00914E26">
            <w:pPr>
              <w:pStyle w:val="Tabletext"/>
            </w:pPr>
          </w:p>
        </w:tc>
        <w:tc>
          <w:tcPr>
            <w:tcW w:w="5001" w:type="dxa"/>
            <w:vAlign w:val="center"/>
          </w:tcPr>
          <w:p w14:paraId="5DC2A1E1" w14:textId="77777777" w:rsidR="00380F03" w:rsidRPr="00093294" w:rsidRDefault="00380F03" w:rsidP="00914E26">
            <w:pPr>
              <w:pStyle w:val="Tabletext"/>
            </w:pPr>
          </w:p>
        </w:tc>
      </w:tr>
    </w:tbl>
    <w:p w14:paraId="54D637B1" w14:textId="77777777" w:rsidR="00914E26" w:rsidRPr="00093294" w:rsidRDefault="00914E26" w:rsidP="00D74AE1"/>
    <w:p w14:paraId="392365EE"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p w14:paraId="479485E1" w14:textId="77777777" w:rsidR="00D66309" w:rsidRDefault="002A29D4">
      <w:pPr>
        <w:pStyle w:val="TOC1"/>
        <w:rPr>
          <w:rFonts w:eastAsiaTheme="minorEastAsia"/>
          <w:b w:val="0"/>
          <w:color w:val="auto"/>
          <w:sz w:val="24"/>
          <w:szCs w:val="24"/>
          <w:lang w:eastAsia="en-GB"/>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D66309" w:rsidRPr="00F011B6">
        <w:t>PART 1</w:t>
      </w:r>
      <w:r w:rsidR="00D66309">
        <w:t xml:space="preserve"> - </w:t>
      </w:r>
      <w:r w:rsidR="00D66309" w:rsidRPr="00F011B6">
        <w:t>COURSE OVERVIEW</w:t>
      </w:r>
      <w:r w:rsidR="00D66309">
        <w:tab/>
      </w:r>
      <w:r w:rsidR="00D66309">
        <w:fldChar w:fldCharType="begin"/>
      </w:r>
      <w:r w:rsidR="00D66309">
        <w:instrText xml:space="preserve"> PAGEREF _Toc471308342 \h </w:instrText>
      </w:r>
      <w:r w:rsidR="00D66309">
        <w:fldChar w:fldCharType="separate"/>
      </w:r>
      <w:r w:rsidR="00D66309">
        <w:t>6</w:t>
      </w:r>
      <w:r w:rsidR="00D66309">
        <w:fldChar w:fldCharType="end"/>
      </w:r>
    </w:p>
    <w:p w14:paraId="27E0DEAF" w14:textId="77777777" w:rsidR="00D66309" w:rsidRDefault="00D66309">
      <w:pPr>
        <w:pStyle w:val="TOC1"/>
        <w:rPr>
          <w:rFonts w:eastAsiaTheme="minorEastAsia"/>
          <w:b w:val="0"/>
          <w:color w:val="auto"/>
          <w:sz w:val="24"/>
          <w:szCs w:val="24"/>
          <w:lang w:eastAsia="en-GB"/>
        </w:rPr>
      </w:pPr>
      <w:r w:rsidRPr="00F011B6">
        <w:t>1.</w:t>
      </w:r>
      <w:r>
        <w:rPr>
          <w:rFonts w:eastAsiaTheme="minorEastAsia"/>
          <w:b w:val="0"/>
          <w:color w:val="auto"/>
          <w:sz w:val="24"/>
          <w:szCs w:val="24"/>
          <w:lang w:eastAsia="en-GB"/>
        </w:rPr>
        <w:tab/>
      </w:r>
      <w:r>
        <w:t>SCOPE</w:t>
      </w:r>
      <w:r>
        <w:tab/>
      </w:r>
      <w:r>
        <w:fldChar w:fldCharType="begin"/>
      </w:r>
      <w:r>
        <w:instrText xml:space="preserve"> PAGEREF _Toc471308343 \h </w:instrText>
      </w:r>
      <w:r>
        <w:fldChar w:fldCharType="separate"/>
      </w:r>
      <w:r>
        <w:t>6</w:t>
      </w:r>
      <w:r>
        <w:fldChar w:fldCharType="end"/>
      </w:r>
    </w:p>
    <w:p w14:paraId="78CBA029" w14:textId="77777777" w:rsidR="00D66309" w:rsidRDefault="00D66309">
      <w:pPr>
        <w:pStyle w:val="TOC1"/>
        <w:rPr>
          <w:rFonts w:eastAsiaTheme="minorEastAsia"/>
          <w:b w:val="0"/>
          <w:color w:val="auto"/>
          <w:sz w:val="24"/>
          <w:szCs w:val="24"/>
          <w:lang w:eastAsia="en-GB"/>
        </w:rPr>
      </w:pPr>
      <w:r w:rsidRPr="00F011B6">
        <w:t>2.</w:t>
      </w:r>
      <w:r>
        <w:rPr>
          <w:rFonts w:eastAsiaTheme="minorEastAsia"/>
          <w:b w:val="0"/>
          <w:color w:val="auto"/>
          <w:sz w:val="24"/>
          <w:szCs w:val="24"/>
          <w:lang w:eastAsia="en-GB"/>
        </w:rPr>
        <w:tab/>
      </w:r>
      <w:r w:rsidRPr="00F011B6">
        <w:t>OBJECTIVE</w:t>
      </w:r>
      <w:r>
        <w:tab/>
      </w:r>
      <w:r>
        <w:fldChar w:fldCharType="begin"/>
      </w:r>
      <w:r>
        <w:instrText xml:space="preserve"> PAGEREF _Toc471308344 \h </w:instrText>
      </w:r>
      <w:r>
        <w:fldChar w:fldCharType="separate"/>
      </w:r>
      <w:r>
        <w:t>6</w:t>
      </w:r>
      <w:r>
        <w:fldChar w:fldCharType="end"/>
      </w:r>
    </w:p>
    <w:p w14:paraId="36CC34C3" w14:textId="77777777" w:rsidR="00D66309" w:rsidRDefault="00D66309">
      <w:pPr>
        <w:pStyle w:val="TOC1"/>
        <w:rPr>
          <w:rFonts w:eastAsiaTheme="minorEastAsia"/>
          <w:b w:val="0"/>
          <w:color w:val="auto"/>
          <w:sz w:val="24"/>
          <w:szCs w:val="24"/>
          <w:lang w:eastAsia="en-GB"/>
        </w:rPr>
      </w:pPr>
      <w:r w:rsidRPr="00F011B6">
        <w:t>3.</w:t>
      </w:r>
      <w:r>
        <w:rPr>
          <w:rFonts w:eastAsiaTheme="minorEastAsia"/>
          <w:b w:val="0"/>
          <w:color w:val="auto"/>
          <w:sz w:val="24"/>
          <w:szCs w:val="24"/>
          <w:lang w:eastAsia="en-GB"/>
        </w:rPr>
        <w:tab/>
      </w:r>
      <w:r>
        <w:t>COURSE OUTLINE</w:t>
      </w:r>
      <w:r>
        <w:tab/>
      </w:r>
      <w:r>
        <w:fldChar w:fldCharType="begin"/>
      </w:r>
      <w:r>
        <w:instrText xml:space="preserve"> PAGEREF _Toc471308345 \h </w:instrText>
      </w:r>
      <w:r>
        <w:fldChar w:fldCharType="separate"/>
      </w:r>
      <w:r>
        <w:t>6</w:t>
      </w:r>
      <w:r>
        <w:fldChar w:fldCharType="end"/>
      </w:r>
    </w:p>
    <w:p w14:paraId="5310FE05" w14:textId="77777777" w:rsidR="00D66309" w:rsidRDefault="00D66309">
      <w:pPr>
        <w:pStyle w:val="TOC1"/>
        <w:rPr>
          <w:rFonts w:eastAsiaTheme="minorEastAsia"/>
          <w:b w:val="0"/>
          <w:color w:val="auto"/>
          <w:sz w:val="24"/>
          <w:szCs w:val="24"/>
          <w:lang w:eastAsia="en-GB"/>
        </w:rPr>
      </w:pPr>
      <w:r w:rsidRPr="00F011B6">
        <w:t>4.</w:t>
      </w:r>
      <w:r>
        <w:rPr>
          <w:rFonts w:eastAsiaTheme="minorEastAsia"/>
          <w:b w:val="0"/>
          <w:color w:val="auto"/>
          <w:sz w:val="24"/>
          <w:szCs w:val="24"/>
          <w:lang w:eastAsia="en-GB"/>
        </w:rPr>
        <w:tab/>
      </w:r>
      <w:r>
        <w:t>TEACHING MODULES</w:t>
      </w:r>
      <w:r>
        <w:tab/>
      </w:r>
      <w:r>
        <w:fldChar w:fldCharType="begin"/>
      </w:r>
      <w:r>
        <w:instrText xml:space="preserve"> PAGEREF _Toc471308346 \h </w:instrText>
      </w:r>
      <w:r>
        <w:fldChar w:fldCharType="separate"/>
      </w:r>
      <w:r>
        <w:t>6</w:t>
      </w:r>
      <w:r>
        <w:fldChar w:fldCharType="end"/>
      </w:r>
    </w:p>
    <w:p w14:paraId="4DEDF635" w14:textId="77777777" w:rsidR="00D66309" w:rsidRDefault="00D66309">
      <w:pPr>
        <w:pStyle w:val="TOC1"/>
        <w:rPr>
          <w:rFonts w:eastAsiaTheme="minorEastAsia"/>
          <w:b w:val="0"/>
          <w:color w:val="auto"/>
          <w:sz w:val="24"/>
          <w:szCs w:val="24"/>
          <w:lang w:eastAsia="en-GB"/>
        </w:rPr>
      </w:pPr>
      <w:r w:rsidRPr="00F011B6">
        <w:t>5.</w:t>
      </w:r>
      <w:r>
        <w:rPr>
          <w:rFonts w:eastAsiaTheme="minorEastAsia"/>
          <w:b w:val="0"/>
          <w:color w:val="auto"/>
          <w:sz w:val="24"/>
          <w:szCs w:val="24"/>
          <w:lang w:eastAsia="en-GB"/>
        </w:rPr>
        <w:tab/>
      </w:r>
      <w:r>
        <w:t>SPECIFIC COURSE RELATED TEACHING AIDS</w:t>
      </w:r>
      <w:r>
        <w:tab/>
      </w:r>
      <w:r>
        <w:fldChar w:fldCharType="begin"/>
      </w:r>
      <w:r>
        <w:instrText xml:space="preserve"> PAGEREF _Toc471308347 \h </w:instrText>
      </w:r>
      <w:r>
        <w:fldChar w:fldCharType="separate"/>
      </w:r>
      <w:r>
        <w:t>6</w:t>
      </w:r>
      <w:r>
        <w:fldChar w:fldCharType="end"/>
      </w:r>
    </w:p>
    <w:p w14:paraId="3D0B3AC7" w14:textId="77777777" w:rsidR="00D66309" w:rsidRDefault="00D66309">
      <w:pPr>
        <w:pStyle w:val="TOC1"/>
        <w:rPr>
          <w:rFonts w:eastAsiaTheme="minorEastAsia"/>
          <w:b w:val="0"/>
          <w:color w:val="auto"/>
          <w:sz w:val="24"/>
          <w:szCs w:val="24"/>
          <w:lang w:eastAsia="en-GB"/>
        </w:rPr>
      </w:pPr>
      <w:r w:rsidRPr="00F011B6">
        <w:t>6.</w:t>
      </w:r>
      <w:r>
        <w:rPr>
          <w:rFonts w:eastAsiaTheme="minorEastAsia"/>
          <w:b w:val="0"/>
          <w:color w:val="auto"/>
          <w:sz w:val="24"/>
          <w:szCs w:val="24"/>
          <w:lang w:eastAsia="en-GB"/>
        </w:rPr>
        <w:tab/>
      </w:r>
      <w:r>
        <w:t>ACRONYMS</w:t>
      </w:r>
      <w:r>
        <w:tab/>
      </w:r>
      <w:r>
        <w:fldChar w:fldCharType="begin"/>
      </w:r>
      <w:r>
        <w:instrText xml:space="preserve"> PAGEREF _Toc471308348 \h </w:instrText>
      </w:r>
      <w:r>
        <w:fldChar w:fldCharType="separate"/>
      </w:r>
      <w:r>
        <w:t>7</w:t>
      </w:r>
      <w:r>
        <w:fldChar w:fldCharType="end"/>
      </w:r>
    </w:p>
    <w:p w14:paraId="72DAB0DE" w14:textId="77777777" w:rsidR="00D66309" w:rsidRDefault="00D66309">
      <w:pPr>
        <w:pStyle w:val="TOC1"/>
        <w:rPr>
          <w:rFonts w:eastAsiaTheme="minorEastAsia"/>
          <w:b w:val="0"/>
          <w:color w:val="auto"/>
          <w:sz w:val="24"/>
          <w:szCs w:val="24"/>
          <w:lang w:eastAsia="en-GB"/>
        </w:rPr>
      </w:pPr>
      <w:r w:rsidRPr="00F011B6">
        <w:t>7.</w:t>
      </w:r>
      <w:r>
        <w:rPr>
          <w:rFonts w:eastAsiaTheme="minorEastAsia"/>
          <w:b w:val="0"/>
          <w:color w:val="auto"/>
          <w:sz w:val="24"/>
          <w:szCs w:val="24"/>
          <w:lang w:eastAsia="en-GB"/>
        </w:rPr>
        <w:tab/>
      </w:r>
      <w:r w:rsidRPr="00F011B6">
        <w:t>DEFINITIONS</w:t>
      </w:r>
      <w:r>
        <w:tab/>
      </w:r>
      <w:r>
        <w:fldChar w:fldCharType="begin"/>
      </w:r>
      <w:r>
        <w:instrText xml:space="preserve"> PAGEREF _Toc471308349 \h </w:instrText>
      </w:r>
      <w:r>
        <w:fldChar w:fldCharType="separate"/>
      </w:r>
      <w:r>
        <w:t>7</w:t>
      </w:r>
      <w:r>
        <w:fldChar w:fldCharType="end"/>
      </w:r>
    </w:p>
    <w:p w14:paraId="4AC026EA" w14:textId="77777777" w:rsidR="00D66309" w:rsidRDefault="00D66309">
      <w:pPr>
        <w:pStyle w:val="TOC1"/>
        <w:rPr>
          <w:rFonts w:eastAsiaTheme="minorEastAsia"/>
          <w:b w:val="0"/>
          <w:color w:val="auto"/>
          <w:sz w:val="24"/>
          <w:szCs w:val="24"/>
          <w:lang w:eastAsia="en-GB"/>
        </w:rPr>
      </w:pPr>
      <w:r w:rsidRPr="00F011B6">
        <w:t>8.</w:t>
      </w:r>
      <w:r>
        <w:rPr>
          <w:rFonts w:eastAsiaTheme="minorEastAsia"/>
          <w:b w:val="0"/>
          <w:color w:val="auto"/>
          <w:sz w:val="24"/>
          <w:szCs w:val="24"/>
          <w:lang w:eastAsia="en-GB"/>
        </w:rPr>
        <w:tab/>
      </w:r>
      <w:r>
        <w:t>REFERENCES</w:t>
      </w:r>
      <w:r>
        <w:tab/>
      </w:r>
      <w:r>
        <w:fldChar w:fldCharType="begin"/>
      </w:r>
      <w:r>
        <w:instrText xml:space="preserve"> PAGEREF _Toc471308350 \h </w:instrText>
      </w:r>
      <w:r>
        <w:fldChar w:fldCharType="separate"/>
      </w:r>
      <w:r>
        <w:t>7</w:t>
      </w:r>
      <w:r>
        <w:fldChar w:fldCharType="end"/>
      </w:r>
    </w:p>
    <w:p w14:paraId="48A1B8FF" w14:textId="77777777" w:rsidR="00D66309" w:rsidRDefault="00D66309">
      <w:pPr>
        <w:pStyle w:val="TOC1"/>
        <w:rPr>
          <w:rFonts w:eastAsiaTheme="minorEastAsia"/>
          <w:b w:val="0"/>
          <w:color w:val="auto"/>
          <w:sz w:val="24"/>
          <w:szCs w:val="24"/>
          <w:lang w:eastAsia="en-GB"/>
        </w:rPr>
      </w:pPr>
      <w:r w:rsidRPr="00F011B6">
        <w:t>PART 2</w:t>
      </w:r>
      <w:r>
        <w:t xml:space="preserve"> – TEACHING MODULES</w:t>
      </w:r>
      <w:r>
        <w:tab/>
      </w:r>
      <w:r>
        <w:fldChar w:fldCharType="begin"/>
      </w:r>
      <w:r>
        <w:instrText xml:space="preserve"> PAGEREF _Toc471308351 \h </w:instrText>
      </w:r>
      <w:r>
        <w:fldChar w:fldCharType="separate"/>
      </w:r>
      <w:r>
        <w:t>8</w:t>
      </w:r>
      <w:r>
        <w:fldChar w:fldCharType="end"/>
      </w:r>
    </w:p>
    <w:p w14:paraId="7F42EE3E" w14:textId="77777777" w:rsidR="00D66309" w:rsidRDefault="00D66309">
      <w:pPr>
        <w:pStyle w:val="TOC1"/>
        <w:rPr>
          <w:rFonts w:eastAsiaTheme="minorEastAsia"/>
          <w:b w:val="0"/>
          <w:color w:val="auto"/>
          <w:sz w:val="24"/>
          <w:szCs w:val="24"/>
          <w:lang w:eastAsia="en-GB"/>
        </w:rPr>
      </w:pPr>
      <w:r w:rsidRPr="00F011B6">
        <w:t>1.</w:t>
      </w:r>
      <w:r>
        <w:rPr>
          <w:rFonts w:eastAsiaTheme="minorEastAsia"/>
          <w:b w:val="0"/>
          <w:color w:val="auto"/>
          <w:sz w:val="24"/>
          <w:szCs w:val="24"/>
          <w:lang w:eastAsia="en-GB"/>
        </w:rPr>
        <w:tab/>
      </w:r>
      <w:r>
        <w:t xml:space="preserve">MODULE 1 – </w:t>
      </w:r>
      <w:r w:rsidRPr="00F011B6">
        <w:t>THE PRESERVATION OF TIMBER STRUCTURES</w:t>
      </w:r>
      <w:r>
        <w:tab/>
      </w:r>
      <w:r>
        <w:fldChar w:fldCharType="begin"/>
      </w:r>
      <w:r>
        <w:instrText xml:space="preserve"> PAGEREF _Toc471308352 \h </w:instrText>
      </w:r>
      <w:r>
        <w:fldChar w:fldCharType="separate"/>
      </w:r>
      <w:r>
        <w:t>8</w:t>
      </w:r>
      <w:r>
        <w:fldChar w:fldCharType="end"/>
      </w:r>
    </w:p>
    <w:p w14:paraId="45BAB809" w14:textId="77777777" w:rsidR="00D66309" w:rsidRDefault="00D66309">
      <w:pPr>
        <w:pStyle w:val="TOC2"/>
        <w:rPr>
          <w:rFonts w:eastAsiaTheme="minorEastAsia"/>
          <w:color w:val="auto"/>
          <w:sz w:val="24"/>
          <w:szCs w:val="24"/>
          <w:lang w:eastAsia="en-GB"/>
        </w:rPr>
      </w:pPr>
      <w:r w:rsidRPr="00F011B6">
        <w:t>1.1.</w:t>
      </w:r>
      <w:r>
        <w:rPr>
          <w:rFonts w:eastAsiaTheme="minorEastAsia"/>
          <w:color w:val="auto"/>
          <w:sz w:val="24"/>
          <w:szCs w:val="24"/>
          <w:lang w:eastAsia="en-GB"/>
        </w:rPr>
        <w:tab/>
      </w:r>
      <w:r>
        <w:t>Scope</w:t>
      </w:r>
      <w:r>
        <w:tab/>
      </w:r>
      <w:r>
        <w:fldChar w:fldCharType="begin"/>
      </w:r>
      <w:r>
        <w:instrText xml:space="preserve"> PAGEREF _Toc471308353 \h </w:instrText>
      </w:r>
      <w:r>
        <w:fldChar w:fldCharType="separate"/>
      </w:r>
      <w:r>
        <w:t>8</w:t>
      </w:r>
      <w:r>
        <w:fldChar w:fldCharType="end"/>
      </w:r>
    </w:p>
    <w:p w14:paraId="27330052" w14:textId="77777777" w:rsidR="00D66309" w:rsidRDefault="00D66309">
      <w:pPr>
        <w:pStyle w:val="TOC2"/>
        <w:rPr>
          <w:rFonts w:eastAsiaTheme="minorEastAsia"/>
          <w:color w:val="auto"/>
          <w:sz w:val="24"/>
          <w:szCs w:val="24"/>
          <w:lang w:eastAsia="en-GB"/>
        </w:rPr>
      </w:pPr>
      <w:r w:rsidRPr="00F011B6">
        <w:t>1.2.</w:t>
      </w:r>
      <w:r>
        <w:rPr>
          <w:rFonts w:eastAsiaTheme="minorEastAsia"/>
          <w:color w:val="auto"/>
          <w:sz w:val="24"/>
          <w:szCs w:val="24"/>
          <w:lang w:eastAsia="en-GB"/>
        </w:rPr>
        <w:tab/>
      </w:r>
      <w:r>
        <w:t>Learning Objective</w:t>
      </w:r>
      <w:r>
        <w:tab/>
      </w:r>
      <w:r>
        <w:fldChar w:fldCharType="begin"/>
      </w:r>
      <w:r>
        <w:instrText xml:space="preserve"> PAGEREF _Toc471308354 \h </w:instrText>
      </w:r>
      <w:r>
        <w:fldChar w:fldCharType="separate"/>
      </w:r>
      <w:r>
        <w:t>8</w:t>
      </w:r>
      <w:r>
        <w:fldChar w:fldCharType="end"/>
      </w:r>
    </w:p>
    <w:p w14:paraId="6AA01577" w14:textId="77777777" w:rsidR="00D66309" w:rsidRDefault="00D66309">
      <w:pPr>
        <w:pStyle w:val="TOC2"/>
        <w:rPr>
          <w:rFonts w:eastAsiaTheme="minorEastAsia"/>
          <w:color w:val="auto"/>
          <w:sz w:val="24"/>
          <w:szCs w:val="24"/>
          <w:lang w:eastAsia="en-GB"/>
        </w:rPr>
      </w:pPr>
      <w:r w:rsidRPr="00F011B6">
        <w:t>1.3.</w:t>
      </w:r>
      <w:r>
        <w:rPr>
          <w:rFonts w:eastAsiaTheme="minorEastAsia"/>
          <w:color w:val="auto"/>
          <w:sz w:val="24"/>
          <w:szCs w:val="24"/>
          <w:lang w:eastAsia="en-GB"/>
        </w:rPr>
        <w:tab/>
      </w:r>
      <w:r>
        <w:t>Syllabus</w:t>
      </w:r>
      <w:r>
        <w:tab/>
      </w:r>
      <w:r>
        <w:fldChar w:fldCharType="begin"/>
      </w:r>
      <w:r>
        <w:instrText xml:space="preserve"> PAGEREF _Toc471308355 \h </w:instrText>
      </w:r>
      <w:r>
        <w:fldChar w:fldCharType="separate"/>
      </w:r>
      <w:r>
        <w:t>8</w:t>
      </w:r>
      <w:r>
        <w:fldChar w:fldCharType="end"/>
      </w:r>
    </w:p>
    <w:p w14:paraId="1A64619B" w14:textId="77777777" w:rsidR="00D66309" w:rsidRDefault="00D66309">
      <w:pPr>
        <w:pStyle w:val="TOC3"/>
        <w:tabs>
          <w:tab w:val="left" w:pos="1134"/>
          <w:tab w:val="right" w:leader="dot" w:pos="10195"/>
        </w:tabs>
        <w:rPr>
          <w:rFonts w:eastAsiaTheme="minorEastAsia"/>
          <w:noProof/>
          <w:sz w:val="24"/>
          <w:szCs w:val="24"/>
          <w:lang w:eastAsia="en-GB"/>
        </w:rPr>
      </w:pPr>
      <w:r w:rsidRPr="00F011B6">
        <w:rPr>
          <w:noProof/>
        </w:rPr>
        <w:t>1.3.1.</w:t>
      </w:r>
      <w:r>
        <w:rPr>
          <w:rFonts w:eastAsiaTheme="minorEastAsia"/>
          <w:noProof/>
          <w:sz w:val="24"/>
          <w:szCs w:val="24"/>
          <w:lang w:eastAsia="en-GB"/>
        </w:rPr>
        <w:tab/>
      </w:r>
      <w:r>
        <w:rPr>
          <w:noProof/>
        </w:rPr>
        <w:t>Lesson 1 – Timber Piles</w:t>
      </w:r>
      <w:r>
        <w:rPr>
          <w:noProof/>
        </w:rPr>
        <w:tab/>
      </w:r>
      <w:r>
        <w:rPr>
          <w:noProof/>
        </w:rPr>
        <w:fldChar w:fldCharType="begin"/>
      </w:r>
      <w:r>
        <w:rPr>
          <w:noProof/>
        </w:rPr>
        <w:instrText xml:space="preserve"> PAGEREF _Toc471308356 \h </w:instrText>
      </w:r>
      <w:r>
        <w:rPr>
          <w:noProof/>
        </w:rPr>
      </w:r>
      <w:r>
        <w:rPr>
          <w:noProof/>
        </w:rPr>
        <w:fldChar w:fldCharType="separate"/>
      </w:r>
      <w:r>
        <w:rPr>
          <w:noProof/>
        </w:rPr>
        <w:t>8</w:t>
      </w:r>
      <w:r>
        <w:rPr>
          <w:noProof/>
        </w:rPr>
        <w:fldChar w:fldCharType="end"/>
      </w:r>
    </w:p>
    <w:p w14:paraId="180135F4" w14:textId="77777777" w:rsidR="00D66309" w:rsidRDefault="00D66309">
      <w:pPr>
        <w:pStyle w:val="TOC3"/>
        <w:tabs>
          <w:tab w:val="left" w:pos="1134"/>
          <w:tab w:val="right" w:leader="dot" w:pos="10195"/>
        </w:tabs>
        <w:rPr>
          <w:rFonts w:eastAsiaTheme="minorEastAsia"/>
          <w:noProof/>
          <w:sz w:val="24"/>
          <w:szCs w:val="24"/>
          <w:lang w:eastAsia="en-GB"/>
        </w:rPr>
      </w:pPr>
      <w:r w:rsidRPr="00F011B6">
        <w:rPr>
          <w:noProof/>
        </w:rPr>
        <w:t>1.3.2.</w:t>
      </w:r>
      <w:r>
        <w:rPr>
          <w:rFonts w:eastAsiaTheme="minorEastAsia"/>
          <w:noProof/>
          <w:sz w:val="24"/>
          <w:szCs w:val="24"/>
          <w:lang w:eastAsia="en-GB"/>
        </w:rPr>
        <w:tab/>
      </w:r>
      <w:r>
        <w:rPr>
          <w:noProof/>
        </w:rPr>
        <w:t>Lesson 2 – Fasteners</w:t>
      </w:r>
      <w:r>
        <w:rPr>
          <w:noProof/>
        </w:rPr>
        <w:tab/>
      </w:r>
      <w:r>
        <w:rPr>
          <w:noProof/>
        </w:rPr>
        <w:fldChar w:fldCharType="begin"/>
      </w:r>
      <w:r>
        <w:rPr>
          <w:noProof/>
        </w:rPr>
        <w:instrText xml:space="preserve"> PAGEREF _Toc471308357 \h </w:instrText>
      </w:r>
      <w:r>
        <w:rPr>
          <w:noProof/>
        </w:rPr>
      </w:r>
      <w:r>
        <w:rPr>
          <w:noProof/>
        </w:rPr>
        <w:fldChar w:fldCharType="separate"/>
      </w:r>
      <w:r>
        <w:rPr>
          <w:noProof/>
        </w:rPr>
        <w:t>8</w:t>
      </w:r>
      <w:r>
        <w:rPr>
          <w:noProof/>
        </w:rPr>
        <w:fldChar w:fldCharType="end"/>
      </w:r>
    </w:p>
    <w:p w14:paraId="017F7F6D" w14:textId="77777777" w:rsidR="00D66309" w:rsidRDefault="00D66309">
      <w:pPr>
        <w:pStyle w:val="TOC1"/>
        <w:rPr>
          <w:rFonts w:eastAsiaTheme="minorEastAsia"/>
          <w:b w:val="0"/>
          <w:color w:val="auto"/>
          <w:sz w:val="24"/>
          <w:szCs w:val="24"/>
          <w:lang w:eastAsia="en-GB"/>
        </w:rPr>
      </w:pPr>
      <w:r w:rsidRPr="00F011B6">
        <w:t>2.</w:t>
      </w:r>
      <w:r>
        <w:rPr>
          <w:rFonts w:eastAsiaTheme="minorEastAsia"/>
          <w:b w:val="0"/>
          <w:color w:val="auto"/>
          <w:sz w:val="24"/>
          <w:szCs w:val="24"/>
          <w:lang w:eastAsia="en-GB"/>
        </w:rPr>
        <w:tab/>
      </w:r>
      <w:r>
        <w:t xml:space="preserve">MODULE 2 – </w:t>
      </w:r>
      <w:r w:rsidRPr="00F011B6">
        <w:t>THE PRESERVATION OF METAL STRUCTURES</w:t>
      </w:r>
      <w:r>
        <w:tab/>
      </w:r>
      <w:r>
        <w:fldChar w:fldCharType="begin"/>
      </w:r>
      <w:r>
        <w:instrText xml:space="preserve"> PAGEREF _Toc471308358 \h </w:instrText>
      </w:r>
      <w:r>
        <w:fldChar w:fldCharType="separate"/>
      </w:r>
      <w:r>
        <w:t>8</w:t>
      </w:r>
      <w:r>
        <w:fldChar w:fldCharType="end"/>
      </w:r>
    </w:p>
    <w:p w14:paraId="13482B67" w14:textId="77777777" w:rsidR="00D66309" w:rsidRDefault="00D66309">
      <w:pPr>
        <w:pStyle w:val="TOC2"/>
        <w:rPr>
          <w:rFonts w:eastAsiaTheme="minorEastAsia"/>
          <w:color w:val="auto"/>
          <w:sz w:val="24"/>
          <w:szCs w:val="24"/>
          <w:lang w:eastAsia="en-GB"/>
        </w:rPr>
      </w:pPr>
      <w:r w:rsidRPr="00F011B6">
        <w:t>2.1.</w:t>
      </w:r>
      <w:r>
        <w:rPr>
          <w:rFonts w:eastAsiaTheme="minorEastAsia"/>
          <w:color w:val="auto"/>
          <w:sz w:val="24"/>
          <w:szCs w:val="24"/>
          <w:lang w:eastAsia="en-GB"/>
        </w:rPr>
        <w:tab/>
      </w:r>
      <w:r>
        <w:t>Scope</w:t>
      </w:r>
      <w:r>
        <w:tab/>
      </w:r>
      <w:r>
        <w:fldChar w:fldCharType="begin"/>
      </w:r>
      <w:r>
        <w:instrText xml:space="preserve"> PAGEREF _Toc471308359 \h </w:instrText>
      </w:r>
      <w:r>
        <w:fldChar w:fldCharType="separate"/>
      </w:r>
      <w:r>
        <w:t>8</w:t>
      </w:r>
      <w:r>
        <w:fldChar w:fldCharType="end"/>
      </w:r>
    </w:p>
    <w:p w14:paraId="52B5C7BD" w14:textId="77777777" w:rsidR="00D66309" w:rsidRDefault="00D66309">
      <w:pPr>
        <w:pStyle w:val="TOC2"/>
        <w:rPr>
          <w:rFonts w:eastAsiaTheme="minorEastAsia"/>
          <w:color w:val="auto"/>
          <w:sz w:val="24"/>
          <w:szCs w:val="24"/>
          <w:lang w:eastAsia="en-GB"/>
        </w:rPr>
      </w:pPr>
      <w:r w:rsidRPr="00F011B6">
        <w:t>2.2.</w:t>
      </w:r>
      <w:r>
        <w:rPr>
          <w:rFonts w:eastAsiaTheme="minorEastAsia"/>
          <w:color w:val="auto"/>
          <w:sz w:val="24"/>
          <w:szCs w:val="24"/>
          <w:lang w:eastAsia="en-GB"/>
        </w:rPr>
        <w:tab/>
      </w:r>
      <w:r>
        <w:t>Learning Objective</w:t>
      </w:r>
      <w:r>
        <w:tab/>
      </w:r>
      <w:r>
        <w:fldChar w:fldCharType="begin"/>
      </w:r>
      <w:r>
        <w:instrText xml:space="preserve"> PAGEREF _Toc471308360 \h </w:instrText>
      </w:r>
      <w:r>
        <w:fldChar w:fldCharType="separate"/>
      </w:r>
      <w:r>
        <w:t>8</w:t>
      </w:r>
      <w:r>
        <w:fldChar w:fldCharType="end"/>
      </w:r>
    </w:p>
    <w:p w14:paraId="22BC8148" w14:textId="77777777" w:rsidR="00D66309" w:rsidRDefault="00D66309">
      <w:pPr>
        <w:pStyle w:val="TOC2"/>
        <w:rPr>
          <w:rFonts w:eastAsiaTheme="minorEastAsia"/>
          <w:color w:val="auto"/>
          <w:sz w:val="24"/>
          <w:szCs w:val="24"/>
          <w:lang w:eastAsia="en-GB"/>
        </w:rPr>
      </w:pPr>
      <w:r w:rsidRPr="00F011B6">
        <w:t>2.3.</w:t>
      </w:r>
      <w:r>
        <w:rPr>
          <w:rFonts w:eastAsiaTheme="minorEastAsia"/>
          <w:color w:val="auto"/>
          <w:sz w:val="24"/>
          <w:szCs w:val="24"/>
          <w:lang w:eastAsia="en-GB"/>
        </w:rPr>
        <w:tab/>
      </w:r>
      <w:r>
        <w:t>Syllabus</w:t>
      </w:r>
      <w:r>
        <w:tab/>
      </w:r>
      <w:r>
        <w:fldChar w:fldCharType="begin"/>
      </w:r>
      <w:r>
        <w:instrText xml:space="preserve"> PAGEREF _Toc471308361 \h </w:instrText>
      </w:r>
      <w:r>
        <w:fldChar w:fldCharType="separate"/>
      </w:r>
      <w:r>
        <w:t>8</w:t>
      </w:r>
      <w:r>
        <w:fldChar w:fldCharType="end"/>
      </w:r>
    </w:p>
    <w:p w14:paraId="34B85A42" w14:textId="77777777" w:rsidR="00D66309" w:rsidRDefault="00D66309">
      <w:pPr>
        <w:pStyle w:val="TOC3"/>
        <w:tabs>
          <w:tab w:val="left" w:pos="1134"/>
          <w:tab w:val="right" w:leader="dot" w:pos="10195"/>
        </w:tabs>
        <w:rPr>
          <w:rFonts w:eastAsiaTheme="minorEastAsia"/>
          <w:noProof/>
          <w:sz w:val="24"/>
          <w:szCs w:val="24"/>
          <w:lang w:eastAsia="en-GB"/>
        </w:rPr>
      </w:pPr>
      <w:r w:rsidRPr="00F011B6">
        <w:rPr>
          <w:noProof/>
        </w:rPr>
        <w:t>2.3.1.</w:t>
      </w:r>
      <w:r>
        <w:rPr>
          <w:rFonts w:eastAsiaTheme="minorEastAsia"/>
          <w:noProof/>
          <w:sz w:val="24"/>
          <w:szCs w:val="24"/>
          <w:lang w:eastAsia="en-GB"/>
        </w:rPr>
        <w:tab/>
      </w:r>
      <w:r>
        <w:rPr>
          <w:noProof/>
        </w:rPr>
        <w:t>Lesson 1 – Checks on steel and aluminium structures</w:t>
      </w:r>
      <w:r>
        <w:rPr>
          <w:noProof/>
        </w:rPr>
        <w:tab/>
      </w:r>
      <w:r>
        <w:rPr>
          <w:noProof/>
        </w:rPr>
        <w:fldChar w:fldCharType="begin"/>
      </w:r>
      <w:r>
        <w:rPr>
          <w:noProof/>
        </w:rPr>
        <w:instrText xml:space="preserve"> PAGEREF _Toc471308362 \h </w:instrText>
      </w:r>
      <w:r>
        <w:rPr>
          <w:noProof/>
        </w:rPr>
      </w:r>
      <w:r>
        <w:rPr>
          <w:noProof/>
        </w:rPr>
        <w:fldChar w:fldCharType="separate"/>
      </w:r>
      <w:r>
        <w:rPr>
          <w:noProof/>
        </w:rPr>
        <w:t>8</w:t>
      </w:r>
      <w:r>
        <w:rPr>
          <w:noProof/>
        </w:rPr>
        <w:fldChar w:fldCharType="end"/>
      </w:r>
    </w:p>
    <w:p w14:paraId="1F6B6B2C" w14:textId="77777777" w:rsidR="00D66309" w:rsidRDefault="00D66309">
      <w:pPr>
        <w:pStyle w:val="TOC3"/>
        <w:tabs>
          <w:tab w:val="left" w:pos="1134"/>
          <w:tab w:val="right" w:leader="dot" w:pos="10195"/>
        </w:tabs>
        <w:rPr>
          <w:rFonts w:eastAsiaTheme="minorEastAsia"/>
          <w:noProof/>
          <w:sz w:val="24"/>
          <w:szCs w:val="24"/>
          <w:lang w:eastAsia="en-GB"/>
        </w:rPr>
      </w:pPr>
      <w:r w:rsidRPr="00F011B6">
        <w:rPr>
          <w:noProof/>
        </w:rPr>
        <w:t>2.3.2.</w:t>
      </w:r>
      <w:r>
        <w:rPr>
          <w:rFonts w:eastAsiaTheme="minorEastAsia"/>
          <w:noProof/>
          <w:sz w:val="24"/>
          <w:szCs w:val="24"/>
          <w:lang w:eastAsia="en-GB"/>
        </w:rPr>
        <w:tab/>
      </w:r>
      <w:r>
        <w:rPr>
          <w:noProof/>
        </w:rPr>
        <w:t>Lesson 2 - Preservation Techniques</w:t>
      </w:r>
      <w:r>
        <w:rPr>
          <w:noProof/>
        </w:rPr>
        <w:tab/>
      </w:r>
      <w:r>
        <w:rPr>
          <w:noProof/>
        </w:rPr>
        <w:fldChar w:fldCharType="begin"/>
      </w:r>
      <w:r>
        <w:rPr>
          <w:noProof/>
        </w:rPr>
        <w:instrText xml:space="preserve"> PAGEREF _Toc471308363 \h </w:instrText>
      </w:r>
      <w:r>
        <w:rPr>
          <w:noProof/>
        </w:rPr>
      </w:r>
      <w:r>
        <w:rPr>
          <w:noProof/>
        </w:rPr>
        <w:fldChar w:fldCharType="separate"/>
      </w:r>
      <w:r>
        <w:rPr>
          <w:noProof/>
        </w:rPr>
        <w:t>9</w:t>
      </w:r>
      <w:r>
        <w:rPr>
          <w:noProof/>
        </w:rPr>
        <w:fldChar w:fldCharType="end"/>
      </w:r>
    </w:p>
    <w:p w14:paraId="76FB3E9D" w14:textId="77777777" w:rsidR="00D66309" w:rsidRDefault="00D66309">
      <w:pPr>
        <w:pStyle w:val="TOC3"/>
        <w:tabs>
          <w:tab w:val="left" w:pos="1134"/>
          <w:tab w:val="right" w:leader="dot" w:pos="10195"/>
        </w:tabs>
        <w:rPr>
          <w:rFonts w:eastAsiaTheme="minorEastAsia"/>
          <w:noProof/>
          <w:sz w:val="24"/>
          <w:szCs w:val="24"/>
          <w:lang w:eastAsia="en-GB"/>
        </w:rPr>
      </w:pPr>
      <w:r w:rsidRPr="00F011B6">
        <w:rPr>
          <w:noProof/>
        </w:rPr>
        <w:t>2.3.3.</w:t>
      </w:r>
      <w:r>
        <w:rPr>
          <w:rFonts w:eastAsiaTheme="minorEastAsia"/>
          <w:noProof/>
          <w:sz w:val="24"/>
          <w:szCs w:val="24"/>
          <w:lang w:eastAsia="en-GB"/>
        </w:rPr>
        <w:tab/>
      </w:r>
      <w:r>
        <w:rPr>
          <w:noProof/>
        </w:rPr>
        <w:t>Lesson 3 – Maintenance and inspection records</w:t>
      </w:r>
      <w:r>
        <w:rPr>
          <w:noProof/>
        </w:rPr>
        <w:tab/>
      </w:r>
      <w:r>
        <w:rPr>
          <w:noProof/>
        </w:rPr>
        <w:fldChar w:fldCharType="begin"/>
      </w:r>
      <w:r>
        <w:rPr>
          <w:noProof/>
        </w:rPr>
        <w:instrText xml:space="preserve"> PAGEREF _Toc471308364 \h </w:instrText>
      </w:r>
      <w:r>
        <w:rPr>
          <w:noProof/>
        </w:rPr>
      </w:r>
      <w:r>
        <w:rPr>
          <w:noProof/>
        </w:rPr>
        <w:fldChar w:fldCharType="separate"/>
      </w:r>
      <w:r>
        <w:rPr>
          <w:noProof/>
        </w:rPr>
        <w:t>9</w:t>
      </w:r>
      <w:r>
        <w:rPr>
          <w:noProof/>
        </w:rPr>
        <w:fldChar w:fldCharType="end"/>
      </w:r>
    </w:p>
    <w:p w14:paraId="1F9DFFC1" w14:textId="77777777" w:rsidR="00D66309" w:rsidRDefault="00D66309">
      <w:pPr>
        <w:pStyle w:val="TOC1"/>
        <w:rPr>
          <w:rFonts w:eastAsiaTheme="minorEastAsia"/>
          <w:b w:val="0"/>
          <w:color w:val="auto"/>
          <w:sz w:val="24"/>
          <w:szCs w:val="24"/>
          <w:lang w:eastAsia="en-GB"/>
        </w:rPr>
      </w:pPr>
      <w:r w:rsidRPr="00F011B6">
        <w:t>3.</w:t>
      </w:r>
      <w:r>
        <w:rPr>
          <w:rFonts w:eastAsiaTheme="minorEastAsia"/>
          <w:b w:val="0"/>
          <w:color w:val="auto"/>
          <w:sz w:val="24"/>
          <w:szCs w:val="24"/>
          <w:lang w:eastAsia="en-GB"/>
        </w:rPr>
        <w:tab/>
      </w:r>
      <w:r>
        <w:t xml:space="preserve">MODULE 3 – </w:t>
      </w:r>
      <w:r w:rsidRPr="00F011B6">
        <w:t>THE PRESERVATION OF CONCRETE AND MASONRY STRUCTURES</w:t>
      </w:r>
      <w:r>
        <w:tab/>
      </w:r>
      <w:r>
        <w:fldChar w:fldCharType="begin"/>
      </w:r>
      <w:r>
        <w:instrText xml:space="preserve"> PAGEREF _Toc471308365 \h </w:instrText>
      </w:r>
      <w:r>
        <w:fldChar w:fldCharType="separate"/>
      </w:r>
      <w:r>
        <w:t>9</w:t>
      </w:r>
      <w:r>
        <w:fldChar w:fldCharType="end"/>
      </w:r>
    </w:p>
    <w:p w14:paraId="0B694630" w14:textId="77777777" w:rsidR="00D66309" w:rsidRDefault="00D66309">
      <w:pPr>
        <w:pStyle w:val="TOC2"/>
        <w:rPr>
          <w:rFonts w:eastAsiaTheme="minorEastAsia"/>
          <w:color w:val="auto"/>
          <w:sz w:val="24"/>
          <w:szCs w:val="24"/>
          <w:lang w:eastAsia="en-GB"/>
        </w:rPr>
      </w:pPr>
      <w:r w:rsidRPr="00F011B6">
        <w:t>3.1.</w:t>
      </w:r>
      <w:r>
        <w:rPr>
          <w:rFonts w:eastAsiaTheme="minorEastAsia"/>
          <w:color w:val="auto"/>
          <w:sz w:val="24"/>
          <w:szCs w:val="24"/>
          <w:lang w:eastAsia="en-GB"/>
        </w:rPr>
        <w:tab/>
      </w:r>
      <w:r>
        <w:t>Scope</w:t>
      </w:r>
      <w:r>
        <w:tab/>
      </w:r>
      <w:r>
        <w:fldChar w:fldCharType="begin"/>
      </w:r>
      <w:r>
        <w:instrText xml:space="preserve"> PAGEREF _Toc471308366 \h </w:instrText>
      </w:r>
      <w:r>
        <w:fldChar w:fldCharType="separate"/>
      </w:r>
      <w:r>
        <w:t>9</w:t>
      </w:r>
      <w:r>
        <w:fldChar w:fldCharType="end"/>
      </w:r>
    </w:p>
    <w:p w14:paraId="60B66651" w14:textId="77777777" w:rsidR="00D66309" w:rsidRDefault="00D66309">
      <w:pPr>
        <w:pStyle w:val="TOC2"/>
        <w:rPr>
          <w:rFonts w:eastAsiaTheme="minorEastAsia"/>
          <w:color w:val="auto"/>
          <w:sz w:val="24"/>
          <w:szCs w:val="24"/>
          <w:lang w:eastAsia="en-GB"/>
        </w:rPr>
      </w:pPr>
      <w:r w:rsidRPr="00F011B6">
        <w:t>3.2.</w:t>
      </w:r>
      <w:r>
        <w:rPr>
          <w:rFonts w:eastAsiaTheme="minorEastAsia"/>
          <w:color w:val="auto"/>
          <w:sz w:val="24"/>
          <w:szCs w:val="24"/>
          <w:lang w:eastAsia="en-GB"/>
        </w:rPr>
        <w:tab/>
      </w:r>
      <w:r>
        <w:t>Learning Objective</w:t>
      </w:r>
      <w:r>
        <w:tab/>
      </w:r>
      <w:r>
        <w:fldChar w:fldCharType="begin"/>
      </w:r>
      <w:r>
        <w:instrText xml:space="preserve"> PAGEREF _Toc471308367 \h </w:instrText>
      </w:r>
      <w:r>
        <w:fldChar w:fldCharType="separate"/>
      </w:r>
      <w:r>
        <w:t>9</w:t>
      </w:r>
      <w:r>
        <w:fldChar w:fldCharType="end"/>
      </w:r>
    </w:p>
    <w:p w14:paraId="50802B2F" w14:textId="77777777" w:rsidR="00D66309" w:rsidRDefault="00D66309">
      <w:pPr>
        <w:pStyle w:val="TOC2"/>
        <w:rPr>
          <w:rFonts w:eastAsiaTheme="minorEastAsia"/>
          <w:color w:val="auto"/>
          <w:sz w:val="24"/>
          <w:szCs w:val="24"/>
          <w:lang w:eastAsia="en-GB"/>
        </w:rPr>
      </w:pPr>
      <w:r w:rsidRPr="00F011B6">
        <w:t>3.3.</w:t>
      </w:r>
      <w:r>
        <w:rPr>
          <w:rFonts w:eastAsiaTheme="minorEastAsia"/>
          <w:color w:val="auto"/>
          <w:sz w:val="24"/>
          <w:szCs w:val="24"/>
          <w:lang w:eastAsia="en-GB"/>
        </w:rPr>
        <w:tab/>
      </w:r>
      <w:r>
        <w:t>Syllabus</w:t>
      </w:r>
      <w:r>
        <w:tab/>
      </w:r>
      <w:r>
        <w:fldChar w:fldCharType="begin"/>
      </w:r>
      <w:r>
        <w:instrText xml:space="preserve"> PAGEREF _Toc471308368 \h </w:instrText>
      </w:r>
      <w:r>
        <w:fldChar w:fldCharType="separate"/>
      </w:r>
      <w:r>
        <w:t>9</w:t>
      </w:r>
      <w:r>
        <w:fldChar w:fldCharType="end"/>
      </w:r>
    </w:p>
    <w:p w14:paraId="60058A48" w14:textId="77777777" w:rsidR="00D66309" w:rsidRDefault="00D66309">
      <w:pPr>
        <w:pStyle w:val="TOC3"/>
        <w:tabs>
          <w:tab w:val="left" w:pos="1134"/>
          <w:tab w:val="right" w:leader="dot" w:pos="10195"/>
        </w:tabs>
        <w:rPr>
          <w:rFonts w:eastAsiaTheme="minorEastAsia"/>
          <w:noProof/>
          <w:sz w:val="24"/>
          <w:szCs w:val="24"/>
          <w:lang w:eastAsia="en-GB"/>
        </w:rPr>
      </w:pPr>
      <w:r w:rsidRPr="00F011B6">
        <w:rPr>
          <w:noProof/>
        </w:rPr>
        <w:t>3.3.1.</w:t>
      </w:r>
      <w:r>
        <w:rPr>
          <w:rFonts w:eastAsiaTheme="minorEastAsia"/>
          <w:noProof/>
          <w:sz w:val="24"/>
          <w:szCs w:val="24"/>
          <w:lang w:eastAsia="en-GB"/>
        </w:rPr>
        <w:tab/>
      </w:r>
      <w:r>
        <w:rPr>
          <w:noProof/>
        </w:rPr>
        <w:t>Lesson 1 – Reinforced concrete</w:t>
      </w:r>
      <w:r>
        <w:rPr>
          <w:noProof/>
        </w:rPr>
        <w:tab/>
      </w:r>
      <w:r>
        <w:rPr>
          <w:noProof/>
        </w:rPr>
        <w:fldChar w:fldCharType="begin"/>
      </w:r>
      <w:r>
        <w:rPr>
          <w:noProof/>
        </w:rPr>
        <w:instrText xml:space="preserve"> PAGEREF _Toc471308369 \h </w:instrText>
      </w:r>
      <w:r>
        <w:rPr>
          <w:noProof/>
        </w:rPr>
      </w:r>
      <w:r>
        <w:rPr>
          <w:noProof/>
        </w:rPr>
        <w:fldChar w:fldCharType="separate"/>
      </w:r>
      <w:r>
        <w:rPr>
          <w:noProof/>
        </w:rPr>
        <w:t>9</w:t>
      </w:r>
      <w:r>
        <w:rPr>
          <w:noProof/>
        </w:rPr>
        <w:fldChar w:fldCharType="end"/>
      </w:r>
    </w:p>
    <w:p w14:paraId="4F96CEB0" w14:textId="77777777" w:rsidR="00D66309" w:rsidRDefault="00D66309">
      <w:pPr>
        <w:pStyle w:val="TOC3"/>
        <w:tabs>
          <w:tab w:val="left" w:pos="1134"/>
          <w:tab w:val="right" w:leader="dot" w:pos="10195"/>
        </w:tabs>
        <w:rPr>
          <w:rFonts w:eastAsiaTheme="minorEastAsia"/>
          <w:noProof/>
          <w:sz w:val="24"/>
          <w:szCs w:val="24"/>
          <w:lang w:eastAsia="en-GB"/>
        </w:rPr>
      </w:pPr>
      <w:r w:rsidRPr="00F011B6">
        <w:rPr>
          <w:noProof/>
        </w:rPr>
        <w:t>3.3.2.</w:t>
      </w:r>
      <w:r>
        <w:rPr>
          <w:rFonts w:eastAsiaTheme="minorEastAsia"/>
          <w:noProof/>
          <w:sz w:val="24"/>
          <w:szCs w:val="24"/>
          <w:lang w:eastAsia="en-GB"/>
        </w:rPr>
        <w:tab/>
      </w:r>
      <w:r>
        <w:rPr>
          <w:noProof/>
        </w:rPr>
        <w:t>Lesson 2 - Masonry</w:t>
      </w:r>
      <w:r>
        <w:rPr>
          <w:noProof/>
        </w:rPr>
        <w:tab/>
      </w:r>
      <w:r>
        <w:rPr>
          <w:noProof/>
        </w:rPr>
        <w:fldChar w:fldCharType="begin"/>
      </w:r>
      <w:r>
        <w:rPr>
          <w:noProof/>
        </w:rPr>
        <w:instrText xml:space="preserve"> PAGEREF _Toc471308370 \h </w:instrText>
      </w:r>
      <w:r>
        <w:rPr>
          <w:noProof/>
        </w:rPr>
      </w:r>
      <w:r>
        <w:rPr>
          <w:noProof/>
        </w:rPr>
        <w:fldChar w:fldCharType="separate"/>
      </w:r>
      <w:r>
        <w:rPr>
          <w:noProof/>
        </w:rPr>
        <w:t>9</w:t>
      </w:r>
      <w:r>
        <w:rPr>
          <w:noProof/>
        </w:rPr>
        <w:fldChar w:fldCharType="end"/>
      </w:r>
    </w:p>
    <w:p w14:paraId="67840A4E" w14:textId="77777777" w:rsidR="00D66309" w:rsidRDefault="00D66309">
      <w:pPr>
        <w:pStyle w:val="TOC3"/>
        <w:tabs>
          <w:tab w:val="left" w:pos="1134"/>
          <w:tab w:val="right" w:leader="dot" w:pos="10195"/>
        </w:tabs>
        <w:rPr>
          <w:rFonts w:eastAsiaTheme="minorEastAsia"/>
          <w:noProof/>
          <w:sz w:val="24"/>
          <w:szCs w:val="24"/>
          <w:lang w:eastAsia="en-GB"/>
        </w:rPr>
      </w:pPr>
      <w:r w:rsidRPr="00F011B6">
        <w:rPr>
          <w:noProof/>
        </w:rPr>
        <w:t>3.3.3.</w:t>
      </w:r>
      <w:r>
        <w:rPr>
          <w:rFonts w:eastAsiaTheme="minorEastAsia"/>
          <w:noProof/>
          <w:sz w:val="24"/>
          <w:szCs w:val="24"/>
          <w:lang w:eastAsia="en-GB"/>
        </w:rPr>
        <w:tab/>
      </w:r>
      <w:r>
        <w:rPr>
          <w:noProof/>
        </w:rPr>
        <w:t>Lesson 3 – Preservation of Interiors</w:t>
      </w:r>
      <w:r>
        <w:rPr>
          <w:noProof/>
        </w:rPr>
        <w:tab/>
      </w:r>
      <w:r>
        <w:rPr>
          <w:noProof/>
        </w:rPr>
        <w:fldChar w:fldCharType="begin"/>
      </w:r>
      <w:r>
        <w:rPr>
          <w:noProof/>
        </w:rPr>
        <w:instrText xml:space="preserve"> PAGEREF _Toc471308371 \h </w:instrText>
      </w:r>
      <w:r>
        <w:rPr>
          <w:noProof/>
        </w:rPr>
      </w:r>
      <w:r>
        <w:rPr>
          <w:noProof/>
        </w:rPr>
        <w:fldChar w:fldCharType="separate"/>
      </w:r>
      <w:r>
        <w:rPr>
          <w:noProof/>
        </w:rPr>
        <w:t>10</w:t>
      </w:r>
      <w:r>
        <w:rPr>
          <w:noProof/>
        </w:rPr>
        <w:fldChar w:fldCharType="end"/>
      </w:r>
    </w:p>
    <w:p w14:paraId="4F8C4068" w14:textId="77777777" w:rsidR="00D66309" w:rsidRDefault="00D66309">
      <w:pPr>
        <w:pStyle w:val="TOC1"/>
        <w:rPr>
          <w:rFonts w:eastAsiaTheme="minorEastAsia"/>
          <w:b w:val="0"/>
          <w:color w:val="auto"/>
          <w:sz w:val="24"/>
          <w:szCs w:val="24"/>
          <w:lang w:eastAsia="en-GB"/>
        </w:rPr>
      </w:pPr>
      <w:r w:rsidRPr="00F011B6">
        <w:t>4.</w:t>
      </w:r>
      <w:r>
        <w:rPr>
          <w:rFonts w:eastAsiaTheme="minorEastAsia"/>
          <w:b w:val="0"/>
          <w:color w:val="auto"/>
          <w:sz w:val="24"/>
          <w:szCs w:val="24"/>
          <w:lang w:eastAsia="en-GB"/>
        </w:rPr>
        <w:tab/>
      </w:r>
      <w:r>
        <w:t xml:space="preserve">MODULE 4 – </w:t>
      </w:r>
      <w:r w:rsidRPr="00F011B6">
        <w:t>THE PRESERVATION OF GRP AND PLASTIC STRUCTURES</w:t>
      </w:r>
      <w:r>
        <w:tab/>
      </w:r>
      <w:r>
        <w:fldChar w:fldCharType="begin"/>
      </w:r>
      <w:r>
        <w:instrText xml:space="preserve"> PAGEREF _Toc471308372 \h </w:instrText>
      </w:r>
      <w:r>
        <w:fldChar w:fldCharType="separate"/>
      </w:r>
      <w:r>
        <w:t>10</w:t>
      </w:r>
      <w:r>
        <w:fldChar w:fldCharType="end"/>
      </w:r>
    </w:p>
    <w:p w14:paraId="528FA91A" w14:textId="77777777" w:rsidR="00D66309" w:rsidRDefault="00D66309">
      <w:pPr>
        <w:pStyle w:val="TOC2"/>
        <w:rPr>
          <w:rFonts w:eastAsiaTheme="minorEastAsia"/>
          <w:color w:val="auto"/>
          <w:sz w:val="24"/>
          <w:szCs w:val="24"/>
          <w:lang w:eastAsia="en-GB"/>
        </w:rPr>
      </w:pPr>
      <w:r w:rsidRPr="00F011B6">
        <w:t>4.1.</w:t>
      </w:r>
      <w:r>
        <w:rPr>
          <w:rFonts w:eastAsiaTheme="minorEastAsia"/>
          <w:color w:val="auto"/>
          <w:sz w:val="24"/>
          <w:szCs w:val="24"/>
          <w:lang w:eastAsia="en-GB"/>
        </w:rPr>
        <w:tab/>
      </w:r>
      <w:r>
        <w:t>Scope</w:t>
      </w:r>
      <w:r>
        <w:tab/>
      </w:r>
      <w:r>
        <w:fldChar w:fldCharType="begin"/>
      </w:r>
      <w:r>
        <w:instrText xml:space="preserve"> PAGEREF _Toc471308373 \h </w:instrText>
      </w:r>
      <w:r>
        <w:fldChar w:fldCharType="separate"/>
      </w:r>
      <w:r>
        <w:t>10</w:t>
      </w:r>
      <w:r>
        <w:fldChar w:fldCharType="end"/>
      </w:r>
    </w:p>
    <w:p w14:paraId="6C5723AF" w14:textId="77777777" w:rsidR="00D66309" w:rsidRDefault="00D66309">
      <w:pPr>
        <w:pStyle w:val="TOC2"/>
        <w:rPr>
          <w:rFonts w:eastAsiaTheme="minorEastAsia"/>
          <w:color w:val="auto"/>
          <w:sz w:val="24"/>
          <w:szCs w:val="24"/>
          <w:lang w:eastAsia="en-GB"/>
        </w:rPr>
      </w:pPr>
      <w:r w:rsidRPr="00F011B6">
        <w:t>4.2.</w:t>
      </w:r>
      <w:r>
        <w:rPr>
          <w:rFonts w:eastAsiaTheme="minorEastAsia"/>
          <w:color w:val="auto"/>
          <w:sz w:val="24"/>
          <w:szCs w:val="24"/>
          <w:lang w:eastAsia="en-GB"/>
        </w:rPr>
        <w:tab/>
      </w:r>
      <w:r>
        <w:t>Learning Objective</w:t>
      </w:r>
      <w:r>
        <w:tab/>
      </w:r>
      <w:r>
        <w:fldChar w:fldCharType="begin"/>
      </w:r>
      <w:r>
        <w:instrText xml:space="preserve"> PAGEREF _Toc471308374 \h </w:instrText>
      </w:r>
      <w:r>
        <w:fldChar w:fldCharType="separate"/>
      </w:r>
      <w:r>
        <w:t>10</w:t>
      </w:r>
      <w:r>
        <w:fldChar w:fldCharType="end"/>
      </w:r>
    </w:p>
    <w:p w14:paraId="6600D739" w14:textId="77777777" w:rsidR="00D66309" w:rsidRDefault="00D66309">
      <w:pPr>
        <w:pStyle w:val="TOC2"/>
        <w:rPr>
          <w:rFonts w:eastAsiaTheme="minorEastAsia"/>
          <w:color w:val="auto"/>
          <w:sz w:val="24"/>
          <w:szCs w:val="24"/>
          <w:lang w:eastAsia="en-GB"/>
        </w:rPr>
      </w:pPr>
      <w:r w:rsidRPr="00F011B6">
        <w:t>4.3.</w:t>
      </w:r>
      <w:r>
        <w:rPr>
          <w:rFonts w:eastAsiaTheme="minorEastAsia"/>
          <w:color w:val="auto"/>
          <w:sz w:val="24"/>
          <w:szCs w:val="24"/>
          <w:lang w:eastAsia="en-GB"/>
        </w:rPr>
        <w:tab/>
      </w:r>
      <w:r>
        <w:t>Syllabus</w:t>
      </w:r>
      <w:r>
        <w:tab/>
      </w:r>
      <w:r>
        <w:fldChar w:fldCharType="begin"/>
      </w:r>
      <w:r>
        <w:instrText xml:space="preserve"> PAGEREF _Toc471308375 \h </w:instrText>
      </w:r>
      <w:r>
        <w:fldChar w:fldCharType="separate"/>
      </w:r>
      <w:r>
        <w:t>10</w:t>
      </w:r>
      <w:r>
        <w:fldChar w:fldCharType="end"/>
      </w:r>
    </w:p>
    <w:p w14:paraId="494DA037" w14:textId="77777777" w:rsidR="00D66309" w:rsidRDefault="00D66309">
      <w:pPr>
        <w:pStyle w:val="TOC3"/>
        <w:tabs>
          <w:tab w:val="left" w:pos="1134"/>
          <w:tab w:val="right" w:leader="dot" w:pos="10195"/>
        </w:tabs>
        <w:rPr>
          <w:rFonts w:eastAsiaTheme="minorEastAsia"/>
          <w:noProof/>
          <w:sz w:val="24"/>
          <w:szCs w:val="24"/>
          <w:lang w:eastAsia="en-GB"/>
        </w:rPr>
      </w:pPr>
      <w:r w:rsidRPr="00F011B6">
        <w:rPr>
          <w:noProof/>
        </w:rPr>
        <w:t>4.3.1.</w:t>
      </w:r>
      <w:r>
        <w:rPr>
          <w:rFonts w:eastAsiaTheme="minorEastAsia"/>
          <w:noProof/>
          <w:sz w:val="24"/>
          <w:szCs w:val="24"/>
          <w:lang w:eastAsia="en-GB"/>
        </w:rPr>
        <w:tab/>
      </w:r>
      <w:r>
        <w:rPr>
          <w:noProof/>
        </w:rPr>
        <w:t>Lesson 1 – GRP</w:t>
      </w:r>
      <w:r>
        <w:rPr>
          <w:noProof/>
        </w:rPr>
        <w:tab/>
      </w:r>
      <w:r>
        <w:rPr>
          <w:noProof/>
        </w:rPr>
        <w:fldChar w:fldCharType="begin"/>
      </w:r>
      <w:r>
        <w:rPr>
          <w:noProof/>
        </w:rPr>
        <w:instrText xml:space="preserve"> PAGEREF _Toc471308376 \h </w:instrText>
      </w:r>
      <w:r>
        <w:rPr>
          <w:noProof/>
        </w:rPr>
      </w:r>
      <w:r>
        <w:rPr>
          <w:noProof/>
        </w:rPr>
        <w:fldChar w:fldCharType="separate"/>
      </w:r>
      <w:r>
        <w:rPr>
          <w:noProof/>
        </w:rPr>
        <w:t>10</w:t>
      </w:r>
      <w:r>
        <w:rPr>
          <w:noProof/>
        </w:rPr>
        <w:fldChar w:fldCharType="end"/>
      </w:r>
    </w:p>
    <w:p w14:paraId="42083725" w14:textId="77777777" w:rsidR="00D66309" w:rsidRDefault="00D66309">
      <w:pPr>
        <w:pStyle w:val="TOC3"/>
        <w:tabs>
          <w:tab w:val="left" w:pos="1134"/>
          <w:tab w:val="right" w:leader="dot" w:pos="10195"/>
        </w:tabs>
        <w:rPr>
          <w:rFonts w:eastAsiaTheme="minorEastAsia"/>
          <w:noProof/>
          <w:sz w:val="24"/>
          <w:szCs w:val="24"/>
          <w:lang w:eastAsia="en-GB"/>
        </w:rPr>
      </w:pPr>
      <w:r w:rsidRPr="00F011B6">
        <w:rPr>
          <w:noProof/>
        </w:rPr>
        <w:t>4.3.2.</w:t>
      </w:r>
      <w:r>
        <w:rPr>
          <w:rFonts w:eastAsiaTheme="minorEastAsia"/>
          <w:noProof/>
          <w:sz w:val="24"/>
          <w:szCs w:val="24"/>
          <w:lang w:eastAsia="en-GB"/>
        </w:rPr>
        <w:tab/>
      </w:r>
      <w:r>
        <w:rPr>
          <w:noProof/>
        </w:rPr>
        <w:t>Lesson 2 - Polyethylene Plastics</w:t>
      </w:r>
      <w:r>
        <w:rPr>
          <w:noProof/>
        </w:rPr>
        <w:tab/>
      </w:r>
      <w:r>
        <w:rPr>
          <w:noProof/>
        </w:rPr>
        <w:fldChar w:fldCharType="begin"/>
      </w:r>
      <w:r>
        <w:rPr>
          <w:noProof/>
        </w:rPr>
        <w:instrText xml:space="preserve"> PAGEREF _Toc471308377 \h </w:instrText>
      </w:r>
      <w:r>
        <w:rPr>
          <w:noProof/>
        </w:rPr>
      </w:r>
      <w:r>
        <w:rPr>
          <w:noProof/>
        </w:rPr>
        <w:fldChar w:fldCharType="separate"/>
      </w:r>
      <w:r>
        <w:rPr>
          <w:noProof/>
        </w:rPr>
        <w:t>10</w:t>
      </w:r>
      <w:r>
        <w:rPr>
          <w:noProof/>
        </w:rPr>
        <w:fldChar w:fldCharType="end"/>
      </w:r>
    </w:p>
    <w:p w14:paraId="50386620" w14:textId="77777777" w:rsidR="00D66309" w:rsidRDefault="00D66309">
      <w:pPr>
        <w:pStyle w:val="TOC3"/>
        <w:tabs>
          <w:tab w:val="left" w:pos="1134"/>
          <w:tab w:val="right" w:leader="dot" w:pos="10195"/>
        </w:tabs>
        <w:rPr>
          <w:rFonts w:eastAsiaTheme="minorEastAsia"/>
          <w:noProof/>
          <w:sz w:val="24"/>
          <w:szCs w:val="24"/>
          <w:lang w:eastAsia="en-GB"/>
        </w:rPr>
      </w:pPr>
      <w:r w:rsidRPr="00F011B6">
        <w:rPr>
          <w:noProof/>
        </w:rPr>
        <w:t>4.3.3.</w:t>
      </w:r>
      <w:r>
        <w:rPr>
          <w:rFonts w:eastAsiaTheme="minorEastAsia"/>
          <w:noProof/>
          <w:sz w:val="24"/>
          <w:szCs w:val="24"/>
          <w:lang w:eastAsia="en-GB"/>
        </w:rPr>
        <w:tab/>
      </w:r>
      <w:r>
        <w:rPr>
          <w:noProof/>
        </w:rPr>
        <w:t>Lesson 3 – Rubber Fendering</w:t>
      </w:r>
      <w:r>
        <w:rPr>
          <w:noProof/>
        </w:rPr>
        <w:tab/>
      </w:r>
      <w:r>
        <w:rPr>
          <w:noProof/>
        </w:rPr>
        <w:fldChar w:fldCharType="begin"/>
      </w:r>
      <w:r>
        <w:rPr>
          <w:noProof/>
        </w:rPr>
        <w:instrText xml:space="preserve"> PAGEREF _Toc471308378 \h </w:instrText>
      </w:r>
      <w:r>
        <w:rPr>
          <w:noProof/>
        </w:rPr>
      </w:r>
      <w:r>
        <w:rPr>
          <w:noProof/>
        </w:rPr>
        <w:fldChar w:fldCharType="separate"/>
      </w:r>
      <w:r>
        <w:rPr>
          <w:noProof/>
        </w:rPr>
        <w:t>10</w:t>
      </w:r>
      <w:r>
        <w:rPr>
          <w:noProof/>
        </w:rPr>
        <w:fldChar w:fldCharType="end"/>
      </w:r>
    </w:p>
    <w:p w14:paraId="1EB2B1BE" w14:textId="77777777" w:rsidR="00D66309" w:rsidRDefault="00D66309">
      <w:pPr>
        <w:pStyle w:val="TOC1"/>
        <w:rPr>
          <w:rFonts w:eastAsiaTheme="minorEastAsia"/>
          <w:b w:val="0"/>
          <w:color w:val="auto"/>
          <w:sz w:val="24"/>
          <w:szCs w:val="24"/>
          <w:lang w:eastAsia="en-GB"/>
        </w:rPr>
      </w:pPr>
      <w:r w:rsidRPr="00F011B6">
        <w:t>5.</w:t>
      </w:r>
      <w:r>
        <w:rPr>
          <w:rFonts w:eastAsiaTheme="minorEastAsia"/>
          <w:b w:val="0"/>
          <w:color w:val="auto"/>
          <w:sz w:val="24"/>
          <w:szCs w:val="24"/>
          <w:lang w:eastAsia="en-GB"/>
        </w:rPr>
        <w:tab/>
      </w:r>
      <w:r>
        <w:t>ASSESSMENT</w:t>
      </w:r>
      <w:r>
        <w:tab/>
      </w:r>
      <w:r>
        <w:fldChar w:fldCharType="begin"/>
      </w:r>
      <w:r>
        <w:instrText xml:space="preserve"> PAGEREF _Toc471308379 \h </w:instrText>
      </w:r>
      <w:r>
        <w:fldChar w:fldCharType="separate"/>
      </w:r>
      <w:r>
        <w:t>11</w:t>
      </w:r>
      <w:r>
        <w:fldChar w:fldCharType="end"/>
      </w:r>
    </w:p>
    <w:p w14:paraId="168EDD2D" w14:textId="77777777" w:rsidR="00642025" w:rsidRPr="00093294" w:rsidRDefault="002A29D4" w:rsidP="007B7FEC">
      <w:pPr>
        <w:rPr>
          <w:color w:val="00558C" w:themeColor="accent1"/>
          <w:sz w:val="22"/>
        </w:rPr>
      </w:pPr>
      <w:r w:rsidRPr="00093294">
        <w:rPr>
          <w:b/>
          <w:color w:val="00558C" w:themeColor="accent1"/>
          <w:sz w:val="22"/>
        </w:rPr>
        <w:lastRenderedPageBreak/>
        <w:fldChar w:fldCharType="end"/>
      </w:r>
    </w:p>
    <w:p w14:paraId="01C7B210" w14:textId="77777777" w:rsidR="00D36983" w:rsidRPr="00093294" w:rsidRDefault="00D36983" w:rsidP="00D36983">
      <w:pPr>
        <w:pStyle w:val="ListofFigures"/>
      </w:pPr>
      <w:r w:rsidRPr="00093294">
        <w:t>List of Tables</w:t>
      </w:r>
    </w:p>
    <w:p w14:paraId="5F0CFB50" w14:textId="77777777" w:rsidR="00D66309" w:rsidRDefault="00D36983">
      <w:pPr>
        <w:pStyle w:val="TableofFigures"/>
        <w:rPr>
          <w:rFonts w:eastAsiaTheme="minorEastAsia"/>
          <w:i w:val="0"/>
          <w:noProof/>
          <w:sz w:val="24"/>
          <w:szCs w:val="24"/>
          <w:lang w:eastAsia="en-GB"/>
        </w:rPr>
      </w:pPr>
      <w:r w:rsidRPr="00093294">
        <w:fldChar w:fldCharType="begin"/>
      </w:r>
      <w:r w:rsidRPr="00093294">
        <w:instrText xml:space="preserve"> TOC \t "Table caption" \c </w:instrText>
      </w:r>
      <w:r w:rsidRPr="00093294">
        <w:fldChar w:fldCharType="separate"/>
      </w:r>
      <w:r w:rsidR="00D66309">
        <w:rPr>
          <w:noProof/>
        </w:rPr>
        <w:t>Table 1</w:t>
      </w:r>
      <w:r w:rsidR="00D66309">
        <w:rPr>
          <w:rFonts w:eastAsiaTheme="minorEastAsia"/>
          <w:i w:val="0"/>
          <w:noProof/>
          <w:sz w:val="24"/>
          <w:szCs w:val="24"/>
          <w:lang w:eastAsia="en-GB"/>
        </w:rPr>
        <w:tab/>
      </w:r>
      <w:r w:rsidR="00D66309">
        <w:rPr>
          <w:noProof/>
        </w:rPr>
        <w:t>Table of Teaching Modules</w:t>
      </w:r>
      <w:r w:rsidR="00D66309">
        <w:rPr>
          <w:noProof/>
        </w:rPr>
        <w:tab/>
      </w:r>
      <w:r w:rsidR="00D66309">
        <w:rPr>
          <w:noProof/>
        </w:rPr>
        <w:fldChar w:fldCharType="begin"/>
      </w:r>
      <w:r w:rsidR="00D66309">
        <w:rPr>
          <w:noProof/>
        </w:rPr>
        <w:instrText xml:space="preserve"> PAGEREF _Toc471308380 \h </w:instrText>
      </w:r>
      <w:r w:rsidR="00D66309">
        <w:rPr>
          <w:noProof/>
        </w:rPr>
      </w:r>
      <w:r w:rsidR="00D66309">
        <w:rPr>
          <w:noProof/>
        </w:rPr>
        <w:fldChar w:fldCharType="separate"/>
      </w:r>
      <w:r w:rsidR="00D66309">
        <w:rPr>
          <w:noProof/>
        </w:rPr>
        <w:t>6</w:t>
      </w:r>
      <w:r w:rsidR="00D66309">
        <w:rPr>
          <w:noProof/>
        </w:rPr>
        <w:fldChar w:fldCharType="end"/>
      </w:r>
    </w:p>
    <w:p w14:paraId="4CD29E56" w14:textId="77777777" w:rsidR="00D36983" w:rsidRPr="00093294" w:rsidRDefault="00D36983" w:rsidP="00D36983">
      <w:r w:rsidRPr="00093294">
        <w:fldChar w:fldCharType="end"/>
      </w:r>
    </w:p>
    <w:p w14:paraId="47112900" w14:textId="77777777" w:rsidR="00EB6F3C" w:rsidRPr="00093294" w:rsidRDefault="00EB6F3C" w:rsidP="00883AE3"/>
    <w:p w14:paraId="785EC415" w14:textId="77777777" w:rsidR="00790277" w:rsidRPr="00093294" w:rsidRDefault="00790277" w:rsidP="003274DB">
      <w:pPr>
        <w:sectPr w:rsidR="00790277" w:rsidRPr="00093294" w:rsidSect="00292085">
          <w:headerReference w:type="default" r:id="rId12"/>
          <w:pgSz w:w="11906" w:h="16838" w:code="9"/>
          <w:pgMar w:top="567" w:right="794" w:bottom="567" w:left="907" w:header="567" w:footer="567" w:gutter="0"/>
          <w:cols w:space="708"/>
          <w:docGrid w:linePitch="360"/>
        </w:sectPr>
      </w:pPr>
    </w:p>
    <w:p w14:paraId="669546B9" w14:textId="77777777" w:rsidR="00465491" w:rsidRPr="00093294" w:rsidRDefault="00465491" w:rsidP="00465491">
      <w:pPr>
        <w:pStyle w:val="Forward"/>
      </w:pPr>
      <w:bookmarkStart w:id="1" w:name="_Toc419881195"/>
      <w:r w:rsidRPr="00093294">
        <w:lastRenderedPageBreak/>
        <w:t>FOREWORD</w:t>
      </w:r>
      <w:bookmarkEnd w:id="1"/>
    </w:p>
    <w:p w14:paraId="07C71308" w14:textId="77777777" w:rsidR="0010151D" w:rsidRPr="00933831" w:rsidRDefault="0010151D" w:rsidP="0010151D">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7B31DBFD" w14:textId="01B84818" w:rsidR="0010151D" w:rsidRPr="00933831" w:rsidRDefault="0010151D" w:rsidP="0010151D">
      <w:pPr>
        <w:pStyle w:val="BodyText"/>
        <w:rPr>
          <w:rFonts w:cs="Arial"/>
          <w:lang w:eastAsia="de-DE"/>
        </w:rPr>
      </w:pPr>
      <w:r w:rsidRPr="00933831">
        <w:rPr>
          <w:rFonts w:cs="Arial"/>
          <w:lang w:eastAsia="de-DE"/>
        </w:rPr>
        <w:t xml:space="preserve">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w:t>
      </w:r>
      <w:ins w:id="2" w:author="Gerardine Delanoye" w:date="2017-07-27T15:29:00Z">
        <w:r w:rsidR="00D81454">
          <w:rPr>
            <w:rFonts w:cs="Arial"/>
            <w:lang w:eastAsia="de-DE"/>
          </w:rPr>
          <w:t>R0141</w:t>
        </w:r>
      </w:ins>
      <w:del w:id="3" w:author="Gerardine Delanoye" w:date="2017-07-27T15:29:00Z">
        <w:r w:rsidRPr="00933831" w:rsidDel="00D81454">
          <w:rPr>
            <w:rFonts w:cs="Arial"/>
            <w:lang w:eastAsia="de-DE"/>
          </w:rPr>
          <w:delText>E-141</w:delText>
        </w:r>
      </w:del>
      <w:r w:rsidRPr="00933831">
        <w:rPr>
          <w:rFonts w:cs="Arial"/>
          <w:lang w:eastAsia="de-DE"/>
        </w:rPr>
        <w:t xml:space="preserve"> on Standards for Training and Certification of AtoN personnel.</w:t>
      </w:r>
    </w:p>
    <w:p w14:paraId="42D1810E" w14:textId="4D2E3BC8" w:rsidR="0010151D" w:rsidRPr="00933831" w:rsidRDefault="0010151D" w:rsidP="0010151D">
      <w:pPr>
        <w:pStyle w:val="BodyText"/>
        <w:rPr>
          <w:rFonts w:cs="Arial"/>
          <w:lang w:eastAsia="de-DE"/>
        </w:rPr>
      </w:pPr>
      <w:r w:rsidRPr="00933831">
        <w:rPr>
          <w:rFonts w:cs="Arial"/>
          <w:lang w:eastAsia="de-DE"/>
        </w:rPr>
        <w:t>IALA Committees working closely with the IALA World</w:t>
      </w:r>
      <w:r w:rsidR="00AB7C61">
        <w:rPr>
          <w:rFonts w:cs="Arial"/>
          <w:lang w:eastAsia="de-DE"/>
        </w:rPr>
        <w:t>-</w:t>
      </w:r>
      <w:r w:rsidRPr="00933831">
        <w:rPr>
          <w:rFonts w:cs="Arial"/>
          <w:lang w:eastAsia="de-DE"/>
        </w:rPr>
        <w:t xml:space="preserve">Wide Academy have developed a series of model courses for AtoN personnel having </w:t>
      </w:r>
      <w:del w:id="4" w:author="Gerardine Delanoye" w:date="2017-07-27T15:29:00Z">
        <w:r w:rsidRPr="00933831" w:rsidDel="00D81454">
          <w:rPr>
            <w:rFonts w:cs="Arial"/>
            <w:lang w:eastAsia="de-DE"/>
          </w:rPr>
          <w:delText xml:space="preserve">E-141 </w:delText>
        </w:r>
      </w:del>
      <w:ins w:id="5" w:author="Gerardine Delanoye" w:date="2017-07-27T15:29:00Z">
        <w:r w:rsidR="00D81454">
          <w:rPr>
            <w:rFonts w:cs="Arial"/>
            <w:lang w:eastAsia="de-DE"/>
          </w:rPr>
          <w:t>R0141</w:t>
        </w:r>
      </w:ins>
      <w:r w:rsidRPr="00933831">
        <w:rPr>
          <w:rFonts w:cs="Arial"/>
          <w:lang w:eastAsia="de-DE"/>
        </w:rPr>
        <w:t xml:space="preserve">Level 2 technician functions.  This model course on </w:t>
      </w:r>
      <w:ins w:id="6" w:author="Gerardine Delanoye" w:date="2017-07-27T15:28:00Z">
        <w:r w:rsidR="00D81454" w:rsidRPr="00D81454">
          <w:rPr>
            <w:rFonts w:cs="Arial"/>
            <w:lang w:eastAsia="de-DE"/>
          </w:rPr>
          <w:t>Preservation of structures</w:t>
        </w:r>
      </w:ins>
      <w:del w:id="7" w:author="Gerardine Delanoye" w:date="2017-07-27T15:28:00Z">
        <w:r w:rsidDel="00D81454">
          <w:rPr>
            <w:rFonts w:cs="Arial"/>
            <w:lang w:eastAsia="de-DE"/>
          </w:rPr>
          <w:delText>AtoN Service Craft and Buoy Tenders</w:delText>
        </w:r>
      </w:del>
      <w:r w:rsidRPr="00933831">
        <w:rPr>
          <w:rFonts w:cs="Arial"/>
          <w:lang w:eastAsia="de-DE"/>
        </w:rPr>
        <w:t xml:space="preserve"> should be read in conjunction with the Training Overview Document IALA WWA.L2.0 which contains standard guidance for the conduct of all Level 2 model courses</w:t>
      </w:r>
    </w:p>
    <w:p w14:paraId="7A50D192" w14:textId="15B26B6E" w:rsidR="00465491" w:rsidRPr="00093294" w:rsidRDefault="0010151D" w:rsidP="0010151D">
      <w:pPr>
        <w:pStyle w:val="BodyText"/>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ins w:id="8" w:author="Gerardine Delanoye" w:date="2017-07-27T15:29:00Z">
        <w:r w:rsidR="00D81454" w:rsidRPr="00D81454">
          <w:rPr>
            <w:rFonts w:cs="Arial"/>
            <w:lang w:eastAsia="de-DE"/>
          </w:rPr>
          <w:t>Preservation of structures</w:t>
        </w:r>
      </w:ins>
      <w:del w:id="9" w:author="Gerardine Delanoye" w:date="2017-07-27T15:29:00Z">
        <w:r w:rsidDel="00D81454">
          <w:rPr>
            <w:rFonts w:cs="Arial"/>
            <w:lang w:eastAsia="de-DE"/>
          </w:rPr>
          <w:delText>an introduction to service craft and buoy tenders</w:delText>
        </w:r>
      </w:del>
      <w:r w:rsidRPr="00933831">
        <w:rPr>
          <w:rFonts w:cs="Arial"/>
          <w:lang w:eastAsia="de-DE"/>
        </w:rPr>
        <w:t>.  Assistance in implementing this and other model courses may be obtained from the IALA World</w:t>
      </w:r>
      <w:ins w:id="10" w:author="Gerardine Delanoye" w:date="2017-07-27T15:29:00Z">
        <w:r w:rsidR="00D81454">
          <w:rPr>
            <w:rFonts w:cs="Arial"/>
            <w:lang w:eastAsia="de-DE"/>
          </w:rPr>
          <w:t>-</w:t>
        </w:r>
      </w:ins>
      <w:del w:id="11" w:author="Gerardine Delanoye" w:date="2017-07-27T15:29:00Z">
        <w:r w:rsidRPr="00933831" w:rsidDel="00D81454">
          <w:rPr>
            <w:rFonts w:cs="Arial"/>
            <w:lang w:eastAsia="de-DE"/>
          </w:rPr>
          <w:delText xml:space="preserve"> </w:delText>
        </w:r>
      </w:del>
      <w:r w:rsidRPr="00933831">
        <w:rPr>
          <w:rFonts w:cs="Arial"/>
          <w:lang w:eastAsia="de-DE"/>
        </w:rPr>
        <w:t>Wide Academy at the following address:</w:t>
      </w:r>
    </w:p>
    <w:p w14:paraId="0984C5EE" w14:textId="77777777" w:rsidR="00D95BDA" w:rsidRPr="00093294" w:rsidRDefault="00D95BDA" w:rsidP="00465491">
      <w:pPr>
        <w:pStyle w:val="BodyText"/>
      </w:pPr>
    </w:p>
    <w:p w14:paraId="45A9E08D" w14:textId="77777777" w:rsidR="00D95BDA" w:rsidRDefault="00D95BDA" w:rsidP="00465491">
      <w:pPr>
        <w:pStyle w:val="BodyText"/>
      </w:pPr>
    </w:p>
    <w:p w14:paraId="211857B1" w14:textId="77777777" w:rsidR="00380F03" w:rsidRPr="00093294" w:rsidRDefault="00380F03" w:rsidP="00465491">
      <w:pPr>
        <w:pStyle w:val="BodyText"/>
      </w:pPr>
    </w:p>
    <w:p w14:paraId="3DE8EC4E" w14:textId="77777777" w:rsidR="00380F03" w:rsidRPr="003322BB" w:rsidRDefault="00380F03" w:rsidP="00380F03">
      <w:pPr>
        <w:pStyle w:val="BodyText"/>
        <w:tabs>
          <w:tab w:val="left" w:pos="6521"/>
          <w:tab w:val="left" w:pos="7513"/>
        </w:tabs>
        <w:spacing w:after="0"/>
        <w:rPr>
          <w:lang w:eastAsia="de-DE"/>
        </w:rPr>
      </w:pPr>
      <w:r w:rsidRPr="003322BB">
        <w:rPr>
          <w:lang w:eastAsia="de-DE"/>
        </w:rPr>
        <w:t xml:space="preserve">The </w:t>
      </w:r>
      <w:r w:rsidR="008B501C">
        <w:rPr>
          <w:lang w:eastAsia="de-DE"/>
        </w:rPr>
        <w:t>D</w:t>
      </w:r>
      <w:r w:rsidR="00CE5BF8">
        <w:rPr>
          <w:lang w:eastAsia="de-DE"/>
        </w:rPr>
        <w:t>ean</w:t>
      </w:r>
    </w:p>
    <w:p w14:paraId="2BBE3F5C" w14:textId="77777777" w:rsidR="00380F03" w:rsidRPr="003322BB" w:rsidRDefault="00380F03" w:rsidP="00380F03">
      <w:pPr>
        <w:pStyle w:val="BodyText"/>
        <w:tabs>
          <w:tab w:val="left" w:pos="6521"/>
          <w:tab w:val="left" w:pos="7513"/>
        </w:tabs>
        <w:spacing w:after="0"/>
        <w:rPr>
          <w:lang w:eastAsia="de-DE"/>
        </w:rPr>
      </w:pPr>
      <w:r w:rsidRPr="003322BB">
        <w:rPr>
          <w:lang w:eastAsia="de-DE"/>
        </w:rPr>
        <w:t>IALA</w:t>
      </w:r>
      <w:r w:rsidR="008B501C">
        <w:rPr>
          <w:lang w:eastAsia="de-DE"/>
        </w:rPr>
        <w:t xml:space="preserve"> World-Wide Academy</w:t>
      </w:r>
      <w:r w:rsidRPr="003322BB">
        <w:rPr>
          <w:lang w:eastAsia="de-DE"/>
        </w:rPr>
        <w:tab/>
        <w:t>Tel:</w:t>
      </w:r>
      <w:r w:rsidRPr="003322BB">
        <w:rPr>
          <w:lang w:eastAsia="de-DE"/>
        </w:rPr>
        <w:tab/>
        <w:t>(+) 33 1 34 51 70 01</w:t>
      </w:r>
    </w:p>
    <w:p w14:paraId="3C9169CA" w14:textId="77777777" w:rsidR="00380F03" w:rsidRPr="003322BB" w:rsidRDefault="00380F03" w:rsidP="00380F03">
      <w:pPr>
        <w:pStyle w:val="BodyText"/>
        <w:tabs>
          <w:tab w:val="left" w:pos="6521"/>
          <w:tab w:val="left" w:pos="7513"/>
        </w:tabs>
        <w:spacing w:after="0"/>
        <w:rPr>
          <w:lang w:eastAsia="de-DE"/>
        </w:rPr>
      </w:pPr>
      <w:r>
        <w:rPr>
          <w:lang w:eastAsia="de-DE"/>
        </w:rPr>
        <w:t xml:space="preserve">10 rue des </w:t>
      </w:r>
      <w:proofErr w:type="spellStart"/>
      <w:r>
        <w:rPr>
          <w:lang w:eastAsia="de-DE"/>
        </w:rPr>
        <w:t>Gaudines</w:t>
      </w:r>
      <w:proofErr w:type="spellEnd"/>
      <w:r w:rsidRPr="003322BB">
        <w:rPr>
          <w:lang w:eastAsia="de-DE"/>
        </w:rPr>
        <w:tab/>
        <w:t>Fax:</w:t>
      </w:r>
      <w:r w:rsidRPr="003322BB">
        <w:rPr>
          <w:lang w:eastAsia="de-DE"/>
        </w:rPr>
        <w:tab/>
        <w:t>(+) 33 1 34 51 82 05</w:t>
      </w:r>
    </w:p>
    <w:p w14:paraId="31943B28" w14:textId="77777777" w:rsidR="00380F03" w:rsidRPr="003322BB" w:rsidRDefault="00380F03" w:rsidP="00380F03">
      <w:pPr>
        <w:pStyle w:val="BodyText"/>
        <w:tabs>
          <w:tab w:val="left" w:pos="6521"/>
          <w:tab w:val="left" w:pos="7513"/>
        </w:tabs>
        <w:spacing w:after="0"/>
      </w:pPr>
      <w:r w:rsidRPr="003322BB">
        <w:rPr>
          <w:lang w:eastAsia="de-DE"/>
        </w:rPr>
        <w:t>78100</w:t>
      </w:r>
      <w:r>
        <w:rPr>
          <w:lang w:eastAsia="de-DE"/>
        </w:rPr>
        <w:t xml:space="preserve"> </w:t>
      </w:r>
      <w:r w:rsidRPr="003322BB">
        <w:rPr>
          <w:lang w:eastAsia="de-DE"/>
        </w:rPr>
        <w:t>Saint Germain-en-Laye</w:t>
      </w:r>
      <w:r w:rsidRPr="003322BB">
        <w:rPr>
          <w:lang w:eastAsia="de-DE"/>
        </w:rPr>
        <w:tab/>
        <w:t>e-mail:</w:t>
      </w:r>
      <w:r w:rsidRPr="003322BB">
        <w:rPr>
          <w:lang w:eastAsia="de-DE"/>
        </w:rPr>
        <w:tab/>
      </w:r>
      <w:hyperlink r:id="rId13" w:history="1">
        <w:r w:rsidRPr="003322BB">
          <w:rPr>
            <w:rStyle w:val="Hyperlink"/>
            <w:rFonts w:eastAsia="Calibri"/>
          </w:rPr>
          <w:t>academy@iala-aism.org</w:t>
        </w:r>
      </w:hyperlink>
    </w:p>
    <w:p w14:paraId="1EAE4008" w14:textId="77777777" w:rsidR="00380F03" w:rsidRPr="003322BB" w:rsidRDefault="00380F03" w:rsidP="00380F03">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14" w:history="1">
        <w:r w:rsidRPr="003322BB">
          <w:rPr>
            <w:rStyle w:val="Hyperlink"/>
            <w:rFonts w:cs="Arial"/>
            <w:lang w:eastAsia="de-DE"/>
          </w:rPr>
          <w:t>www.iala-aism.org</w:t>
        </w:r>
      </w:hyperlink>
    </w:p>
    <w:p w14:paraId="1DDB25DC" w14:textId="77777777" w:rsidR="00465491" w:rsidRPr="00093294" w:rsidRDefault="00465491" w:rsidP="00AC1940">
      <w:pPr>
        <w:pStyle w:val="BodyText"/>
        <w:tabs>
          <w:tab w:val="left" w:pos="6521"/>
          <w:tab w:val="left" w:pos="7513"/>
        </w:tabs>
      </w:pPr>
      <w:r w:rsidRPr="00093294">
        <w:br w:type="page"/>
      </w:r>
    </w:p>
    <w:p w14:paraId="7B48302D" w14:textId="77777777" w:rsidR="00465491" w:rsidRPr="00093294" w:rsidRDefault="00513460" w:rsidP="00513460">
      <w:pPr>
        <w:pStyle w:val="Part"/>
      </w:pPr>
      <w:bookmarkStart w:id="12" w:name="_Toc442348085"/>
      <w:bookmarkStart w:id="13" w:name="_Toc471308342"/>
      <w:r w:rsidRPr="00093294">
        <w:lastRenderedPageBreak/>
        <w:t xml:space="preserve">- </w:t>
      </w:r>
      <w:r w:rsidR="007D747F" w:rsidRPr="00093294">
        <w:rPr>
          <w:caps w:val="0"/>
        </w:rPr>
        <w:t>COURSE OVERVIEW</w:t>
      </w:r>
      <w:bookmarkEnd w:id="12"/>
      <w:bookmarkEnd w:id="13"/>
    </w:p>
    <w:p w14:paraId="1B6D2496" w14:textId="77777777" w:rsidR="00465491" w:rsidRPr="00093294" w:rsidRDefault="0010151D" w:rsidP="00665C35">
      <w:pPr>
        <w:pStyle w:val="Heading1"/>
        <w:numPr>
          <w:ilvl w:val="0"/>
          <w:numId w:val="19"/>
        </w:numPr>
      </w:pPr>
      <w:bookmarkStart w:id="14" w:name="_Toc471308343"/>
      <w:r>
        <w:t>SCOPE</w:t>
      </w:r>
      <w:bookmarkEnd w:id="14"/>
    </w:p>
    <w:p w14:paraId="45215A3F" w14:textId="77777777" w:rsidR="00465491" w:rsidRPr="00093294" w:rsidRDefault="00465491" w:rsidP="00465491">
      <w:pPr>
        <w:pStyle w:val="Heading1separatationline"/>
      </w:pPr>
    </w:p>
    <w:p w14:paraId="4A343567" w14:textId="2742754C" w:rsidR="00FC127C" w:rsidRPr="00FC127C" w:rsidRDefault="00FC127C" w:rsidP="00FC127C">
      <w:pPr>
        <w:pStyle w:val="BodyText"/>
      </w:pPr>
      <w:r w:rsidRPr="00FC127C">
        <w:t xml:space="preserve">This course is intended to provide technicians with the practical training necessary to preserve fixed (as opposed to floating) AtoN structures. </w:t>
      </w:r>
      <w:r>
        <w:t xml:space="preserve"> </w:t>
      </w:r>
      <w:r w:rsidRPr="00FC127C">
        <w:t>This course should be undertaken after the theoretical course on Aids to Navigation Structures: Materials, Corrosion and Protection (L2.11.1-5) has been completed successfully.</w:t>
      </w:r>
    </w:p>
    <w:p w14:paraId="4BCB752B" w14:textId="3B9AB89B" w:rsidR="00465491" w:rsidRPr="00093294" w:rsidRDefault="00FC127C" w:rsidP="00FC127C">
      <w:pPr>
        <w:pStyle w:val="BodyText"/>
      </w:pPr>
      <w:r w:rsidRPr="00FC127C">
        <w:t xml:space="preserve">This course is intended to be supported by further training modules on the application of coatings and maintenance records. </w:t>
      </w:r>
      <w:r>
        <w:t xml:space="preserve"> </w:t>
      </w:r>
      <w:r w:rsidRPr="00FC127C">
        <w:t>Details of these supporting model courses can be found in the Level 2 Technician training overview document IALA WWA L2.0.</w:t>
      </w:r>
    </w:p>
    <w:p w14:paraId="575AC724" w14:textId="77777777" w:rsidR="00D2697A" w:rsidRDefault="0010151D" w:rsidP="0010151D">
      <w:pPr>
        <w:pStyle w:val="Heading1"/>
      </w:pPr>
      <w:bookmarkStart w:id="15" w:name="_Toc471308344"/>
      <w:r>
        <w:rPr>
          <w:caps w:val="0"/>
        </w:rPr>
        <w:t>OBJECTIVE</w:t>
      </w:r>
      <w:bookmarkEnd w:id="15"/>
    </w:p>
    <w:p w14:paraId="509685B8" w14:textId="77777777" w:rsidR="0010151D" w:rsidRDefault="0010151D" w:rsidP="0010151D">
      <w:pPr>
        <w:pStyle w:val="Heading1separatationline"/>
      </w:pPr>
    </w:p>
    <w:p w14:paraId="3994D549" w14:textId="442099D6" w:rsidR="0010151D" w:rsidRPr="0010151D" w:rsidRDefault="00FC127C" w:rsidP="0010151D">
      <w:pPr>
        <w:pStyle w:val="BodyText"/>
      </w:pPr>
      <w:r w:rsidRPr="00FC127C">
        <w:t>Upon successful completion of this course, participants will have acquired sufficient knowledge and skill to preserve AtoN structures</w:t>
      </w:r>
      <w:r>
        <w:t>.</w:t>
      </w:r>
    </w:p>
    <w:p w14:paraId="1DC72B83" w14:textId="77777777" w:rsidR="0010151D" w:rsidRDefault="0010151D" w:rsidP="0010151D">
      <w:pPr>
        <w:pStyle w:val="Heading1"/>
      </w:pPr>
      <w:bookmarkStart w:id="16" w:name="_Toc471308345"/>
      <w:r>
        <w:t>COURSE OUTLINE</w:t>
      </w:r>
      <w:bookmarkEnd w:id="16"/>
    </w:p>
    <w:p w14:paraId="7CDCF9D5" w14:textId="77777777" w:rsidR="0010151D" w:rsidRDefault="0010151D" w:rsidP="0010151D">
      <w:pPr>
        <w:pStyle w:val="Heading1separatationline"/>
      </w:pPr>
    </w:p>
    <w:p w14:paraId="446957E4" w14:textId="031F5088" w:rsidR="002A689F" w:rsidRPr="0010151D" w:rsidRDefault="00FC127C" w:rsidP="0010151D">
      <w:pPr>
        <w:pStyle w:val="BodyText"/>
      </w:pPr>
      <w:r w:rsidRPr="00FC127C">
        <w:t xml:space="preserve">This practical course is intended to cover the skills required for a technician to preserve fixed AtoN structures. It does </w:t>
      </w:r>
      <w:r w:rsidRPr="00FC127C">
        <w:rPr>
          <w:b/>
        </w:rPr>
        <w:t>not</w:t>
      </w:r>
      <w:r w:rsidRPr="00FC127C">
        <w:t xml:space="preserve"> cover specialist skills concerned with the repair of masonry and welding metals. </w:t>
      </w:r>
      <w:r>
        <w:t xml:space="preserve"> </w:t>
      </w:r>
      <w:r w:rsidRPr="00FC127C">
        <w:t xml:space="preserve">The complete course comprises 4 teaching modules each of which includes a practical test of competence. </w:t>
      </w:r>
      <w:r>
        <w:t xml:space="preserve"> </w:t>
      </w:r>
      <w:r w:rsidRPr="00FC127C">
        <w:t xml:space="preserve">The modules deal with a specific subject covering the preservation of fixed AtoN structures. Not all modules will apply to all AtoN service providers or organisations. </w:t>
      </w:r>
      <w:r>
        <w:t xml:space="preserve"> </w:t>
      </w:r>
      <w:r w:rsidRPr="00FC127C">
        <w:t>Additional travel time may need to be added if the training location is remote from the training facility.</w:t>
      </w:r>
    </w:p>
    <w:p w14:paraId="185D94E1" w14:textId="77777777" w:rsidR="0010151D" w:rsidRDefault="0010151D" w:rsidP="0010151D">
      <w:pPr>
        <w:pStyle w:val="Heading1"/>
      </w:pPr>
      <w:bookmarkStart w:id="17" w:name="_Toc471308346"/>
      <w:r>
        <w:t>TEACHING MODULES</w:t>
      </w:r>
      <w:bookmarkEnd w:id="17"/>
    </w:p>
    <w:p w14:paraId="5925476A" w14:textId="77777777" w:rsidR="0010151D" w:rsidRDefault="0010151D" w:rsidP="0010151D">
      <w:pPr>
        <w:pStyle w:val="Heading1separatationline"/>
      </w:pPr>
    </w:p>
    <w:p w14:paraId="063198E2" w14:textId="77777777" w:rsidR="0010151D" w:rsidRDefault="0010151D" w:rsidP="00EA4259">
      <w:pPr>
        <w:pStyle w:val="Tablecaption"/>
        <w:jc w:val="center"/>
      </w:pPr>
      <w:bookmarkStart w:id="18" w:name="_Toc471308380"/>
      <w:r>
        <w:t>Table of Teaching Modules</w:t>
      </w:r>
      <w:bookmarkEnd w:id="18"/>
    </w:p>
    <w:tbl>
      <w:tblPr>
        <w:tblW w:w="8949" w:type="dxa"/>
        <w:jc w:val="center"/>
        <w:tblLayout w:type="fixed"/>
        <w:tblLook w:val="0000" w:firstRow="0" w:lastRow="0" w:firstColumn="0" w:lastColumn="0" w:noHBand="0" w:noVBand="0"/>
      </w:tblPr>
      <w:tblGrid>
        <w:gridCol w:w="3124"/>
        <w:gridCol w:w="1296"/>
        <w:gridCol w:w="4529"/>
      </w:tblGrid>
      <w:tr w:rsidR="00EA4259" w:rsidRPr="001A35C8" w14:paraId="1ADD79B5" w14:textId="77777777" w:rsidTr="00AD2F0F">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7C2D4BE" w14:textId="77777777" w:rsidR="00EA4259" w:rsidRPr="0081138A" w:rsidRDefault="00EA4259" w:rsidP="00EA4259">
            <w:pPr>
              <w:pStyle w:val="Tableheading"/>
            </w:pPr>
            <w:r w:rsidRPr="0081138A">
              <w:t xml:space="preserve">Module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4868512B" w14:textId="77777777" w:rsidR="00EA4259" w:rsidRPr="0081138A" w:rsidRDefault="00EA4259" w:rsidP="00EA4259">
            <w:pPr>
              <w:pStyle w:val="Tableheading"/>
              <w:jc w:val="center"/>
            </w:pPr>
            <w:r w:rsidRPr="0081138A">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64FEB7C9" w14:textId="77777777" w:rsidR="00EA4259" w:rsidRPr="0081138A" w:rsidRDefault="00EA4259" w:rsidP="00EA4259">
            <w:pPr>
              <w:pStyle w:val="Tableheading"/>
            </w:pPr>
            <w:r w:rsidRPr="0081138A">
              <w:t>Overview</w:t>
            </w:r>
          </w:p>
        </w:tc>
      </w:tr>
      <w:tr w:rsidR="00EA4259" w:rsidRPr="001A35C8" w14:paraId="6DA24274" w14:textId="77777777" w:rsidTr="00EA4259">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D92C682" w14:textId="2C052B7F" w:rsidR="00EA4259" w:rsidRPr="005A5150" w:rsidRDefault="00FC127C" w:rsidP="00EA4259">
            <w:pPr>
              <w:pStyle w:val="Tabletext"/>
            </w:pPr>
            <w:r w:rsidRPr="00FC127C">
              <w:t>The preservation of timber structures</w:t>
            </w:r>
          </w:p>
        </w:tc>
        <w:tc>
          <w:tcPr>
            <w:tcW w:w="1296" w:type="dxa"/>
            <w:tcBorders>
              <w:top w:val="single" w:sz="6" w:space="0" w:color="000000"/>
              <w:left w:val="single" w:sz="4" w:space="0" w:color="000000"/>
              <w:bottom w:val="single" w:sz="4" w:space="0" w:color="000000"/>
              <w:right w:val="single" w:sz="4" w:space="0" w:color="000000"/>
            </w:tcBorders>
            <w:vAlign w:val="center"/>
          </w:tcPr>
          <w:p w14:paraId="42D63415" w14:textId="77777777" w:rsidR="00EA4259" w:rsidRPr="005A5150" w:rsidRDefault="00EA4259" w:rsidP="00EA4259">
            <w:pPr>
              <w:pStyle w:val="Tabletext"/>
              <w:jc w:val="center"/>
            </w:pPr>
            <w:r>
              <w:t>2.0</w:t>
            </w:r>
          </w:p>
        </w:tc>
        <w:tc>
          <w:tcPr>
            <w:tcW w:w="4529" w:type="dxa"/>
            <w:tcBorders>
              <w:top w:val="single" w:sz="6" w:space="0" w:color="000000"/>
              <w:left w:val="single" w:sz="4" w:space="0" w:color="000000"/>
              <w:bottom w:val="single" w:sz="4" w:space="0" w:color="000000"/>
              <w:right w:val="single" w:sz="4" w:space="0" w:color="000000"/>
            </w:tcBorders>
          </w:tcPr>
          <w:p w14:paraId="3B34A4C7" w14:textId="2B7A232E" w:rsidR="00BB28FC" w:rsidRPr="001A35C8" w:rsidRDefault="00FC127C" w:rsidP="00FC127C">
            <w:pPr>
              <w:pStyle w:val="Tabletext"/>
              <w:ind w:left="2"/>
            </w:pPr>
            <w:r w:rsidRPr="00FC127C">
              <w:rPr>
                <w:rFonts w:cs="Arial"/>
              </w:rPr>
              <w:t>This module describes how to preserve timber structures and their component fasteners</w:t>
            </w:r>
          </w:p>
        </w:tc>
      </w:tr>
      <w:tr w:rsidR="00EA4259" w:rsidRPr="001A35C8" w14:paraId="6A98D6C8"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DC4605" w14:textId="75FEAFA0" w:rsidR="00EA4259" w:rsidRPr="005A5150" w:rsidRDefault="00FC127C" w:rsidP="00EA4259">
            <w:pPr>
              <w:pStyle w:val="Tabletext"/>
            </w:pPr>
            <w:r w:rsidRPr="00FC127C">
              <w:t>The preservation of metal structures</w:t>
            </w:r>
          </w:p>
        </w:tc>
        <w:tc>
          <w:tcPr>
            <w:tcW w:w="1296" w:type="dxa"/>
            <w:tcBorders>
              <w:top w:val="single" w:sz="4" w:space="0" w:color="000000"/>
              <w:left w:val="single" w:sz="4" w:space="0" w:color="000000"/>
              <w:bottom w:val="single" w:sz="4" w:space="0" w:color="000000"/>
              <w:right w:val="single" w:sz="4" w:space="0" w:color="000000"/>
            </w:tcBorders>
            <w:vAlign w:val="center"/>
          </w:tcPr>
          <w:p w14:paraId="1176D442" w14:textId="2E4192FD" w:rsidR="00EA4259" w:rsidRPr="005A5150" w:rsidRDefault="00FC127C" w:rsidP="00EA4259">
            <w:pPr>
              <w:pStyle w:val="Tabletext"/>
              <w:jc w:val="center"/>
            </w:pPr>
            <w:r>
              <w:t>6</w:t>
            </w:r>
            <w:r w:rsidR="00EA4259">
              <w:t>.0</w:t>
            </w:r>
          </w:p>
        </w:tc>
        <w:tc>
          <w:tcPr>
            <w:tcW w:w="4529" w:type="dxa"/>
            <w:tcBorders>
              <w:top w:val="single" w:sz="4" w:space="0" w:color="000000"/>
              <w:left w:val="single" w:sz="4" w:space="0" w:color="000000"/>
              <w:bottom w:val="single" w:sz="4" w:space="0" w:color="000000"/>
              <w:right w:val="single" w:sz="4" w:space="0" w:color="000000"/>
            </w:tcBorders>
          </w:tcPr>
          <w:p w14:paraId="16B9A26C" w14:textId="36C470DE" w:rsidR="00EA4259" w:rsidRPr="00EA0429" w:rsidRDefault="00FC127C" w:rsidP="00BB28FC">
            <w:pPr>
              <w:pStyle w:val="Tabletext"/>
              <w:ind w:left="2"/>
            </w:pPr>
            <w:r w:rsidRPr="00FC127C">
              <w:t>This module describes how to preserve both ferrous and non-ferrous structures</w:t>
            </w:r>
          </w:p>
        </w:tc>
      </w:tr>
      <w:tr w:rsidR="00FC127C" w:rsidRPr="001A35C8" w14:paraId="42A14A9B"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587C0EF2" w14:textId="64C91544" w:rsidR="00FC127C" w:rsidRDefault="00FC127C" w:rsidP="00EA4259">
            <w:pPr>
              <w:pStyle w:val="Tabletext"/>
            </w:pPr>
            <w:r w:rsidRPr="00FC127C">
              <w:t>The preservation of concrete and masonry structures</w:t>
            </w:r>
          </w:p>
        </w:tc>
        <w:tc>
          <w:tcPr>
            <w:tcW w:w="1296" w:type="dxa"/>
            <w:tcBorders>
              <w:top w:val="single" w:sz="4" w:space="0" w:color="000000"/>
              <w:left w:val="single" w:sz="4" w:space="0" w:color="000000"/>
              <w:bottom w:val="single" w:sz="4" w:space="0" w:color="000000"/>
              <w:right w:val="single" w:sz="4" w:space="0" w:color="000000"/>
            </w:tcBorders>
            <w:vAlign w:val="center"/>
          </w:tcPr>
          <w:p w14:paraId="2A564570" w14:textId="3BAB4BBB" w:rsidR="00FC127C" w:rsidRDefault="00FC127C" w:rsidP="00EA4259">
            <w:pPr>
              <w:pStyle w:val="Tabletext"/>
              <w:jc w:val="center"/>
            </w:pPr>
            <w:r>
              <w:t>3.0</w:t>
            </w:r>
          </w:p>
        </w:tc>
        <w:tc>
          <w:tcPr>
            <w:tcW w:w="4529" w:type="dxa"/>
            <w:tcBorders>
              <w:top w:val="single" w:sz="4" w:space="0" w:color="000000"/>
              <w:left w:val="single" w:sz="4" w:space="0" w:color="000000"/>
              <w:bottom w:val="single" w:sz="4" w:space="0" w:color="000000"/>
              <w:right w:val="single" w:sz="4" w:space="0" w:color="000000"/>
            </w:tcBorders>
          </w:tcPr>
          <w:p w14:paraId="4AB2A644" w14:textId="2856496D" w:rsidR="00FC127C" w:rsidRPr="00EA0429" w:rsidRDefault="00FC127C" w:rsidP="00BB28FC">
            <w:pPr>
              <w:pStyle w:val="Tabletext"/>
              <w:ind w:left="2"/>
            </w:pPr>
            <w:r w:rsidRPr="00FC127C">
              <w:t>This module describes how to preserve concrete and masonry structures</w:t>
            </w:r>
          </w:p>
        </w:tc>
      </w:tr>
      <w:tr w:rsidR="00FC127C" w:rsidRPr="001A35C8" w14:paraId="213A1243"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EB10AB1" w14:textId="3055E871" w:rsidR="00FC127C" w:rsidRDefault="00FC127C" w:rsidP="00EA4259">
            <w:pPr>
              <w:pStyle w:val="Tabletext"/>
            </w:pPr>
            <w:r w:rsidRPr="00FC127C">
              <w:t>The preservation of GRP and plastic structures</w:t>
            </w:r>
          </w:p>
        </w:tc>
        <w:tc>
          <w:tcPr>
            <w:tcW w:w="1296" w:type="dxa"/>
            <w:tcBorders>
              <w:top w:val="single" w:sz="4" w:space="0" w:color="000000"/>
              <w:left w:val="single" w:sz="4" w:space="0" w:color="000000"/>
              <w:bottom w:val="single" w:sz="4" w:space="0" w:color="000000"/>
              <w:right w:val="single" w:sz="4" w:space="0" w:color="000000"/>
            </w:tcBorders>
            <w:vAlign w:val="center"/>
          </w:tcPr>
          <w:p w14:paraId="68F424D4" w14:textId="358528AA" w:rsidR="00FC127C" w:rsidRDefault="00FC127C" w:rsidP="00EA4259">
            <w:pPr>
              <w:pStyle w:val="Tabletext"/>
              <w:jc w:val="center"/>
            </w:pPr>
            <w:r>
              <w:t>3.0</w:t>
            </w:r>
          </w:p>
        </w:tc>
        <w:tc>
          <w:tcPr>
            <w:tcW w:w="4529" w:type="dxa"/>
            <w:tcBorders>
              <w:top w:val="single" w:sz="4" w:space="0" w:color="000000"/>
              <w:left w:val="single" w:sz="4" w:space="0" w:color="000000"/>
              <w:bottom w:val="single" w:sz="4" w:space="0" w:color="000000"/>
              <w:right w:val="single" w:sz="4" w:space="0" w:color="000000"/>
            </w:tcBorders>
          </w:tcPr>
          <w:p w14:paraId="7935D505" w14:textId="3A5CE03C" w:rsidR="00FC127C" w:rsidRPr="00EA0429" w:rsidRDefault="00FC127C" w:rsidP="00BB28FC">
            <w:pPr>
              <w:pStyle w:val="Tabletext"/>
              <w:ind w:left="2"/>
            </w:pPr>
            <w:r w:rsidRPr="00FC127C">
              <w:t xml:space="preserve">This module describes how to preserve GRP and plastic structures and rubber </w:t>
            </w:r>
            <w:proofErr w:type="spellStart"/>
            <w:r w:rsidRPr="00FC127C">
              <w:t>fendering</w:t>
            </w:r>
            <w:proofErr w:type="spellEnd"/>
          </w:p>
        </w:tc>
      </w:tr>
      <w:tr w:rsidR="00EA4259" w:rsidRPr="001A35C8" w14:paraId="1F585DB2"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74B6CA" w14:textId="77777777" w:rsidR="00EA4259" w:rsidRPr="005A5150" w:rsidRDefault="00EA4259" w:rsidP="00EA4259">
            <w:pPr>
              <w:pStyle w:val="Tabletext"/>
            </w:pPr>
            <w:r w:rsidRPr="005A5150">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C9507BA" w14:textId="0EE142A8" w:rsidR="00EA4259" w:rsidRPr="005A5150" w:rsidRDefault="00FC127C" w:rsidP="00EA4259">
            <w:pPr>
              <w:pStyle w:val="Tabletext"/>
              <w:jc w:val="center"/>
            </w:pPr>
            <w:r>
              <w:t>2</w:t>
            </w:r>
            <w:r w:rsidR="00EA4259">
              <w:t>.0</w:t>
            </w:r>
          </w:p>
        </w:tc>
        <w:tc>
          <w:tcPr>
            <w:tcW w:w="4529" w:type="dxa"/>
            <w:tcBorders>
              <w:top w:val="single" w:sz="4" w:space="0" w:color="000000"/>
              <w:left w:val="single" w:sz="4" w:space="0" w:color="000000"/>
              <w:bottom w:val="single" w:sz="4" w:space="0" w:color="000000"/>
              <w:right w:val="single" w:sz="4" w:space="0" w:color="000000"/>
            </w:tcBorders>
          </w:tcPr>
          <w:p w14:paraId="4C5621B8" w14:textId="29E31B94" w:rsidR="00EA4259" w:rsidRPr="005A5150" w:rsidRDefault="00FC127C" w:rsidP="00BB28FC">
            <w:pPr>
              <w:pStyle w:val="Tabletext"/>
              <w:ind w:left="2"/>
              <w:rPr>
                <w:color w:val="auto"/>
              </w:rPr>
            </w:pPr>
            <w:r w:rsidRPr="00FC127C">
              <w:rPr>
                <w:color w:val="auto"/>
              </w:rPr>
              <w:t>A</w:t>
            </w:r>
            <w:r w:rsidR="008E521F">
              <w:rPr>
                <w:color w:val="auto"/>
              </w:rPr>
              <w:t xml:space="preserve"> 30-</w:t>
            </w:r>
            <w:r w:rsidRPr="00FC127C">
              <w:rPr>
                <w:color w:val="auto"/>
              </w:rPr>
              <w:t>minute practical protection test at the end of each module</w:t>
            </w:r>
          </w:p>
        </w:tc>
      </w:tr>
      <w:tr w:rsidR="00EA4259" w:rsidRPr="001A35C8" w14:paraId="1AE16488" w14:textId="77777777" w:rsidTr="00AD2F0F">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C0F44F1" w14:textId="77777777" w:rsidR="00EA4259" w:rsidRPr="005A5150" w:rsidRDefault="00EA4259" w:rsidP="00EA4259">
            <w:pPr>
              <w:pStyle w:val="Tabletext"/>
            </w:pPr>
            <w:r w:rsidRPr="005A5150">
              <w:rPr>
                <w:b/>
                <w:bCs/>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10D48BC6" w14:textId="72C6D855" w:rsidR="00EA4259" w:rsidRPr="005A5150" w:rsidRDefault="00EA4259" w:rsidP="00EA4259">
            <w:pPr>
              <w:pStyle w:val="Tabletext"/>
              <w:jc w:val="center"/>
              <w:rPr>
                <w:b/>
              </w:rPr>
            </w:pPr>
            <w:r>
              <w:rPr>
                <w:b/>
              </w:rPr>
              <w:t>1</w:t>
            </w:r>
            <w:r w:rsidR="00FC127C">
              <w:rPr>
                <w:b/>
              </w:rPr>
              <w:t>6.</w:t>
            </w:r>
            <w:r>
              <w:rPr>
                <w:b/>
              </w:rPr>
              <w:t>0</w:t>
            </w:r>
          </w:p>
        </w:tc>
        <w:tc>
          <w:tcPr>
            <w:tcW w:w="4529" w:type="dxa"/>
            <w:tcBorders>
              <w:top w:val="single" w:sz="4" w:space="0" w:color="000000"/>
              <w:left w:val="single" w:sz="4" w:space="0" w:color="000000"/>
              <w:bottom w:val="single" w:sz="6" w:space="0" w:color="000000"/>
              <w:right w:val="single" w:sz="4" w:space="0" w:color="000000"/>
            </w:tcBorders>
          </w:tcPr>
          <w:p w14:paraId="4502E393" w14:textId="516622A6" w:rsidR="00EA4259" w:rsidRPr="005A5150" w:rsidRDefault="00245141" w:rsidP="00BB28FC">
            <w:pPr>
              <w:pStyle w:val="Tabletext"/>
              <w:ind w:left="2"/>
              <w:rPr>
                <w:color w:val="auto"/>
              </w:rPr>
            </w:pPr>
            <w:r>
              <w:rPr>
                <w:color w:val="auto"/>
              </w:rPr>
              <w:t>Two-</w:t>
            </w:r>
            <w:r w:rsidR="00EA4259">
              <w:rPr>
                <w:color w:val="auto"/>
              </w:rPr>
              <w:t>day</w:t>
            </w:r>
            <w:r w:rsidR="00FC127C">
              <w:rPr>
                <w:color w:val="auto"/>
              </w:rPr>
              <w:t xml:space="preserve"> or three-day</w:t>
            </w:r>
            <w:r w:rsidR="00EA4259">
              <w:rPr>
                <w:color w:val="auto"/>
              </w:rPr>
              <w:t xml:space="preserve"> course</w:t>
            </w:r>
          </w:p>
        </w:tc>
      </w:tr>
    </w:tbl>
    <w:p w14:paraId="53DA7EFC" w14:textId="77777777" w:rsidR="0010151D" w:rsidRPr="0010151D" w:rsidRDefault="0010151D" w:rsidP="00EA4259">
      <w:pPr>
        <w:jc w:val="center"/>
      </w:pPr>
    </w:p>
    <w:p w14:paraId="004671A0" w14:textId="77777777" w:rsidR="0010151D" w:rsidRDefault="00EA4259" w:rsidP="00EA4259">
      <w:pPr>
        <w:pStyle w:val="Heading1"/>
      </w:pPr>
      <w:bookmarkStart w:id="19" w:name="_Toc471308347"/>
      <w:r>
        <w:t>SPECIFIC COURSE RELATED TEACHING AIDS</w:t>
      </w:r>
      <w:bookmarkEnd w:id="19"/>
    </w:p>
    <w:p w14:paraId="2981C611" w14:textId="77777777" w:rsidR="00EA4259" w:rsidRDefault="00EA4259" w:rsidP="00EA4259">
      <w:pPr>
        <w:pStyle w:val="Heading1separatationline"/>
      </w:pPr>
    </w:p>
    <w:p w14:paraId="729843D4" w14:textId="021BD937" w:rsidR="0010151D" w:rsidRDefault="008E521F" w:rsidP="0010151D">
      <w:pPr>
        <w:pStyle w:val="List1"/>
      </w:pPr>
      <w:r w:rsidRPr="008E521F">
        <w:t xml:space="preserve">This practical course will be workshop and/or site based. </w:t>
      </w:r>
      <w:r>
        <w:t xml:space="preserve"> </w:t>
      </w:r>
      <w:r w:rsidRPr="008E521F">
        <w:t>There are no specific teaching aids required.</w:t>
      </w:r>
    </w:p>
    <w:p w14:paraId="566F1972" w14:textId="77777777" w:rsidR="0010151D" w:rsidRPr="003322BB" w:rsidRDefault="0010151D" w:rsidP="0010151D">
      <w:pPr>
        <w:pStyle w:val="Heading1"/>
      </w:pPr>
      <w:bookmarkStart w:id="20" w:name="_Toc449012678"/>
      <w:bookmarkStart w:id="21" w:name="_Toc471308348"/>
      <w:r w:rsidRPr="003322BB">
        <w:lastRenderedPageBreak/>
        <w:t>ACRONYMS</w:t>
      </w:r>
      <w:bookmarkEnd w:id="20"/>
      <w:bookmarkEnd w:id="21"/>
    </w:p>
    <w:p w14:paraId="7F3006F2" w14:textId="77777777" w:rsidR="0010151D" w:rsidRPr="003322BB" w:rsidRDefault="0010151D" w:rsidP="0010151D">
      <w:pPr>
        <w:pStyle w:val="Heading1separatationline"/>
      </w:pPr>
    </w:p>
    <w:p w14:paraId="70877EA0" w14:textId="77777777" w:rsidR="0010151D" w:rsidRPr="003322BB" w:rsidRDefault="0010151D" w:rsidP="0010151D">
      <w:pPr>
        <w:pStyle w:val="BodyText"/>
      </w:pPr>
      <w:r w:rsidRPr="003322BB">
        <w:t>To assist in the use of this model course, the following acronyms have been used:</w:t>
      </w:r>
    </w:p>
    <w:p w14:paraId="1911C520" w14:textId="77777777" w:rsidR="0010151D" w:rsidRPr="003322BB" w:rsidRDefault="0010151D" w:rsidP="0010151D">
      <w:pPr>
        <w:pStyle w:val="Acronym"/>
      </w:pPr>
      <w:r w:rsidRPr="003322BB">
        <w:t>AtoN</w:t>
      </w:r>
      <w:r w:rsidRPr="003322BB">
        <w:tab/>
        <w:t>Aid(s) to Navigation</w:t>
      </w:r>
    </w:p>
    <w:p w14:paraId="59C41FFC" w14:textId="77777777" w:rsidR="0010151D" w:rsidRDefault="0010151D" w:rsidP="0010151D">
      <w:pPr>
        <w:pStyle w:val="Acronym"/>
      </w:pPr>
      <w:r w:rsidRPr="003322BB">
        <w:t>IALA</w:t>
      </w:r>
      <w:r w:rsidRPr="003322BB">
        <w:tab/>
        <w:t>International Association of Marine Aids to Navigation and Lighthouse Authorities</w:t>
      </w:r>
    </w:p>
    <w:p w14:paraId="540BEBB3" w14:textId="77777777" w:rsidR="0010151D" w:rsidRPr="003322BB" w:rsidRDefault="0010151D" w:rsidP="0010151D">
      <w:pPr>
        <w:pStyle w:val="Acronym"/>
      </w:pPr>
      <w:r>
        <w:t>L</w:t>
      </w:r>
      <w:r>
        <w:tab/>
        <w:t>Level</w:t>
      </w:r>
    </w:p>
    <w:p w14:paraId="685E141B" w14:textId="77777777" w:rsidR="0010151D" w:rsidRPr="003322BB" w:rsidRDefault="0010151D" w:rsidP="0010151D">
      <w:pPr>
        <w:pStyle w:val="Acronym"/>
      </w:pPr>
      <w:r w:rsidRPr="003322BB">
        <w:t>SOLAS</w:t>
      </w:r>
      <w:r w:rsidRPr="003322BB">
        <w:tab/>
      </w:r>
      <w:r w:rsidRPr="003322BB">
        <w:rPr>
          <w:rFonts w:cs="Arial"/>
          <w:bCs/>
          <w:color w:val="000000" w:themeColor="text1"/>
        </w:rPr>
        <w:t>International Convention for the Safety of Life at Sea, 1974 (as amended)</w:t>
      </w:r>
    </w:p>
    <w:p w14:paraId="7C364717" w14:textId="77777777" w:rsidR="0010151D" w:rsidRDefault="0010151D" w:rsidP="0010151D">
      <w:pPr>
        <w:pStyle w:val="Acronym"/>
      </w:pPr>
      <w:r w:rsidRPr="003322BB">
        <w:t>WWA</w:t>
      </w:r>
      <w:r w:rsidRPr="003322BB">
        <w:tab/>
        <w:t>World Wide Academy</w:t>
      </w:r>
    </w:p>
    <w:p w14:paraId="49524427" w14:textId="77777777" w:rsidR="0010151D" w:rsidRDefault="0010151D" w:rsidP="0010151D">
      <w:pPr>
        <w:pStyle w:val="Heading1"/>
      </w:pPr>
      <w:bookmarkStart w:id="22" w:name="_Toc449012679"/>
      <w:bookmarkStart w:id="23" w:name="_Toc471308349"/>
      <w:r>
        <w:rPr>
          <w:caps w:val="0"/>
        </w:rPr>
        <w:t>DEFINITIONS</w:t>
      </w:r>
      <w:bookmarkEnd w:id="22"/>
      <w:bookmarkEnd w:id="23"/>
    </w:p>
    <w:p w14:paraId="740D5D50" w14:textId="77777777" w:rsidR="0010151D" w:rsidRDefault="0010151D" w:rsidP="0010151D">
      <w:pPr>
        <w:pStyle w:val="Heading1separatationline"/>
      </w:pPr>
    </w:p>
    <w:p w14:paraId="3FC1BB67" w14:textId="58B2A29E" w:rsidR="0010151D" w:rsidRPr="00EE7D9E" w:rsidRDefault="0010151D" w:rsidP="0010151D">
      <w:pPr>
        <w:pStyle w:val="BodyText"/>
      </w:pPr>
      <w:r w:rsidRPr="00EE7D9E">
        <w:rPr>
          <w:lang w:val="en-US"/>
        </w:rPr>
        <w:t xml:space="preserve">The definition of terms used in this Guideline can be found in the International Dictionary of Marine Aids to Navigation (IALA Dictionary) at </w:t>
      </w:r>
      <w:hyperlink r:id="rId15" w:history="1">
        <w:r w:rsidRPr="00EE7D9E">
          <w:rPr>
            <w:rStyle w:val="Hyperlink"/>
            <w:lang w:val="en-US"/>
          </w:rPr>
          <w:t>http://www.iala-aism.org/wiki/dictionary</w:t>
        </w:r>
      </w:hyperlink>
      <w:r w:rsidR="00236556">
        <w:rPr>
          <w:rStyle w:val="Hyperlink"/>
          <w:lang w:val="en-US"/>
        </w:rPr>
        <w:t>.</w:t>
      </w:r>
    </w:p>
    <w:p w14:paraId="063F2348" w14:textId="77777777" w:rsidR="0010151D" w:rsidRPr="003322BB" w:rsidRDefault="0010151D" w:rsidP="0010151D">
      <w:pPr>
        <w:pStyle w:val="Heading1"/>
      </w:pPr>
      <w:bookmarkStart w:id="24" w:name="_Toc449012680"/>
      <w:bookmarkStart w:id="25" w:name="_Toc471308350"/>
      <w:r w:rsidRPr="003322BB">
        <w:t>REFERENCES</w:t>
      </w:r>
      <w:bookmarkEnd w:id="24"/>
      <w:bookmarkEnd w:id="25"/>
    </w:p>
    <w:p w14:paraId="3F3931DC" w14:textId="77777777" w:rsidR="0010151D" w:rsidRPr="003322BB" w:rsidRDefault="0010151D" w:rsidP="0010151D">
      <w:pPr>
        <w:pStyle w:val="Heading1separatationline"/>
      </w:pPr>
    </w:p>
    <w:p w14:paraId="103AA150"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6893A74E" w14:textId="1EB0757E" w:rsidR="008E521F" w:rsidRPr="008E521F" w:rsidRDefault="008E521F" w:rsidP="008E521F">
      <w:pPr>
        <w:pStyle w:val="List1"/>
        <w:numPr>
          <w:ilvl w:val="0"/>
          <w:numId w:val="21"/>
        </w:numPr>
      </w:pPr>
      <w:r w:rsidRPr="008E521F">
        <w:t>IALA Guideline 1007 on Lighthouse Maintenance</w:t>
      </w:r>
      <w:r>
        <w:t>.</w:t>
      </w:r>
    </w:p>
    <w:p w14:paraId="038658D8" w14:textId="72983604" w:rsidR="008E521F" w:rsidRPr="008E521F" w:rsidRDefault="008E521F" w:rsidP="008E521F">
      <w:pPr>
        <w:pStyle w:val="List1"/>
        <w:numPr>
          <w:ilvl w:val="0"/>
          <w:numId w:val="21"/>
        </w:numPr>
      </w:pPr>
      <w:r w:rsidRPr="008E521F">
        <w:t>IALA Guideline 1076 on Building Conditioning of Lighthouses</w:t>
      </w:r>
      <w:r>
        <w:t>.</w:t>
      </w:r>
    </w:p>
    <w:p w14:paraId="540B1376" w14:textId="545D3016" w:rsidR="008E521F" w:rsidRPr="008E521F" w:rsidRDefault="008E521F" w:rsidP="008E521F">
      <w:pPr>
        <w:pStyle w:val="List1"/>
        <w:numPr>
          <w:ilvl w:val="0"/>
          <w:numId w:val="21"/>
        </w:numPr>
      </w:pPr>
      <w:r w:rsidRPr="008E521F">
        <w:t>IALA Guideline 1077 on Maintenance of Aids to Navigation</w:t>
      </w:r>
      <w:r>
        <w:t>.</w:t>
      </w:r>
    </w:p>
    <w:p w14:paraId="344B2C1E" w14:textId="47F66A29" w:rsidR="0010151D" w:rsidRDefault="008E521F" w:rsidP="008E521F">
      <w:pPr>
        <w:pStyle w:val="List1"/>
        <w:numPr>
          <w:ilvl w:val="0"/>
          <w:numId w:val="21"/>
        </w:numPr>
        <w:rPr>
          <w:ins w:id="26" w:author="Gerardine Delanoye" w:date="2017-07-27T15:31:00Z"/>
        </w:rPr>
      </w:pPr>
      <w:r w:rsidRPr="008E521F">
        <w:t>IALA Guideline 1036 on Environmental Considerations in Aids to Navigation Engineering</w:t>
      </w:r>
      <w:r w:rsidR="0010151D">
        <w:t>.</w:t>
      </w:r>
    </w:p>
    <w:p w14:paraId="78D022F7" w14:textId="63DA63ED" w:rsidR="00D81454" w:rsidRDefault="00D81454" w:rsidP="008E521F">
      <w:pPr>
        <w:pStyle w:val="List1"/>
        <w:numPr>
          <w:ilvl w:val="0"/>
          <w:numId w:val="21"/>
        </w:numPr>
      </w:pPr>
      <w:ins w:id="27" w:author="Gerardine Delanoye" w:date="2017-07-27T15:31:00Z">
        <w:r>
          <w:t>NAVGUIDE</w:t>
        </w:r>
      </w:ins>
    </w:p>
    <w:p w14:paraId="42E83B43" w14:textId="77777777" w:rsidR="00FD3637" w:rsidRDefault="00FD3637">
      <w:pPr>
        <w:spacing w:after="200" w:line="276" w:lineRule="auto"/>
        <w:rPr>
          <w:sz w:val="22"/>
        </w:rPr>
      </w:pPr>
      <w:r>
        <w:br w:type="page"/>
      </w:r>
    </w:p>
    <w:p w14:paraId="6236544D" w14:textId="77777777" w:rsidR="0010151D" w:rsidRDefault="00FD3637" w:rsidP="00FD3637">
      <w:pPr>
        <w:pStyle w:val="Part"/>
      </w:pPr>
      <w:r>
        <w:lastRenderedPageBreak/>
        <w:t xml:space="preserve"> </w:t>
      </w:r>
      <w:bookmarkStart w:id="28" w:name="_Toc471308351"/>
      <w:r>
        <w:t>– TEACHING MODULES</w:t>
      </w:r>
      <w:bookmarkEnd w:id="28"/>
    </w:p>
    <w:p w14:paraId="594CFB71" w14:textId="5D66FFA0" w:rsidR="00FD3637" w:rsidRDefault="00FD3637" w:rsidP="00665C35">
      <w:pPr>
        <w:pStyle w:val="Heading1"/>
        <w:numPr>
          <w:ilvl w:val="0"/>
          <w:numId w:val="23"/>
        </w:numPr>
      </w:pPr>
      <w:bookmarkStart w:id="29" w:name="_Toc471308352"/>
      <w:r>
        <w:t xml:space="preserve">MODULE 1 – </w:t>
      </w:r>
      <w:r w:rsidR="00673C5E" w:rsidRPr="00357C80">
        <w:rPr>
          <w:caps w:val="0"/>
        </w:rPr>
        <w:t>THE PRESERVATION OF TIMBER STRUCTURES</w:t>
      </w:r>
      <w:bookmarkEnd w:id="29"/>
    </w:p>
    <w:p w14:paraId="79570659" w14:textId="77777777" w:rsidR="00FD3637" w:rsidRDefault="00FD3637" w:rsidP="00FD3637">
      <w:pPr>
        <w:pStyle w:val="Heading1separatationline"/>
      </w:pPr>
    </w:p>
    <w:p w14:paraId="1A9B7E8B" w14:textId="77777777" w:rsidR="00FD3637" w:rsidRDefault="00FD3637" w:rsidP="00FD3637">
      <w:pPr>
        <w:pStyle w:val="Heading2"/>
      </w:pPr>
      <w:bookmarkStart w:id="30" w:name="_Toc471308353"/>
      <w:r>
        <w:t>Scope</w:t>
      </w:r>
      <w:bookmarkEnd w:id="30"/>
    </w:p>
    <w:p w14:paraId="5A5257DC" w14:textId="77777777" w:rsidR="00FD3637" w:rsidRDefault="00FD3637" w:rsidP="00FD3637">
      <w:pPr>
        <w:pStyle w:val="Heading2separationline"/>
      </w:pPr>
    </w:p>
    <w:p w14:paraId="24018A0F" w14:textId="6557C48C" w:rsidR="00FD3637" w:rsidRDefault="00673C5E" w:rsidP="00FD3637">
      <w:pPr>
        <w:pStyle w:val="BodyText"/>
      </w:pPr>
      <w:r w:rsidRPr="001A35C8">
        <w:rPr>
          <w:rFonts w:cs="Arial"/>
        </w:rPr>
        <w:t xml:space="preserve">This module describes </w:t>
      </w:r>
      <w:r>
        <w:t>how to preserve timber structures and their component fasteners.</w:t>
      </w:r>
    </w:p>
    <w:p w14:paraId="6A1A33F1" w14:textId="77777777" w:rsidR="00FD3637" w:rsidRDefault="00FD3637" w:rsidP="00FD3637">
      <w:pPr>
        <w:pStyle w:val="Heading2"/>
      </w:pPr>
      <w:bookmarkStart w:id="31" w:name="_Toc471308354"/>
      <w:r>
        <w:t>Learning Objective</w:t>
      </w:r>
      <w:bookmarkEnd w:id="31"/>
    </w:p>
    <w:p w14:paraId="0A47A43B" w14:textId="77777777" w:rsidR="00FD3637" w:rsidRDefault="00FD3637" w:rsidP="00FD3637">
      <w:pPr>
        <w:pStyle w:val="Heading2separationline"/>
      </w:pPr>
    </w:p>
    <w:p w14:paraId="797432B0" w14:textId="2B783FB9" w:rsidR="002A689F" w:rsidRPr="002A689F" w:rsidRDefault="00673C5E" w:rsidP="00FD3637">
      <w:pPr>
        <w:pStyle w:val="BodyText"/>
        <w:rPr>
          <w:b/>
        </w:rPr>
      </w:pPr>
      <w:r w:rsidRPr="00FB3D29">
        <w:t xml:space="preserve">To </w:t>
      </w:r>
      <w:r>
        <w:t xml:space="preserve">gain a </w:t>
      </w:r>
      <w:r>
        <w:rPr>
          <w:b/>
        </w:rPr>
        <w:t>satisfactory</w:t>
      </w:r>
      <w:r>
        <w:t xml:space="preserve"> </w:t>
      </w:r>
      <w:r w:rsidRPr="00FB3D29">
        <w:t>understand</w:t>
      </w:r>
      <w:r>
        <w:t>ing of how to preserve timber structures and their component fasteners.</w:t>
      </w:r>
    </w:p>
    <w:p w14:paraId="79C9802C" w14:textId="77777777" w:rsidR="00FD3637" w:rsidRDefault="00FD3637" w:rsidP="00FD3637">
      <w:pPr>
        <w:pStyle w:val="Heading2"/>
      </w:pPr>
      <w:bookmarkStart w:id="32" w:name="_Toc471308355"/>
      <w:r>
        <w:t>S</w:t>
      </w:r>
      <w:r w:rsidR="003A30F5">
        <w:t>yllabus</w:t>
      </w:r>
      <w:bookmarkEnd w:id="32"/>
    </w:p>
    <w:p w14:paraId="42470A1A" w14:textId="77777777" w:rsidR="00FD3637" w:rsidRDefault="00FD3637" w:rsidP="00FD3637">
      <w:pPr>
        <w:pStyle w:val="Heading2separationline"/>
      </w:pPr>
    </w:p>
    <w:p w14:paraId="3A5B5380" w14:textId="5AD0CE4B" w:rsidR="00FD3637" w:rsidRDefault="00FD3637" w:rsidP="00FD3637">
      <w:pPr>
        <w:pStyle w:val="Heading3"/>
      </w:pPr>
      <w:bookmarkStart w:id="33" w:name="_Toc471308356"/>
      <w:r>
        <w:t xml:space="preserve">Lesson 1 – </w:t>
      </w:r>
      <w:r w:rsidR="00673C5E" w:rsidRPr="00673C5E">
        <w:t>Timber Piles</w:t>
      </w:r>
      <w:bookmarkEnd w:id="33"/>
    </w:p>
    <w:p w14:paraId="420C0D7A" w14:textId="5596E4F0" w:rsidR="00673C5E" w:rsidRPr="00673C5E" w:rsidRDefault="00673C5E" w:rsidP="006E6974">
      <w:pPr>
        <w:pStyle w:val="List1"/>
        <w:numPr>
          <w:ilvl w:val="0"/>
          <w:numId w:val="26"/>
        </w:numPr>
      </w:pPr>
      <w:r w:rsidRPr="00673C5E">
        <w:t>Health, safety and environmental considerations</w:t>
      </w:r>
      <w:r>
        <w:t>.</w:t>
      </w:r>
    </w:p>
    <w:p w14:paraId="636DDE74" w14:textId="18D9BBBC" w:rsidR="00673C5E" w:rsidRPr="00673C5E" w:rsidRDefault="00673C5E" w:rsidP="006E6974">
      <w:pPr>
        <w:pStyle w:val="List1"/>
        <w:numPr>
          <w:ilvl w:val="0"/>
          <w:numId w:val="26"/>
        </w:numPr>
      </w:pPr>
      <w:r w:rsidRPr="00673C5E">
        <w:t>Checks for physical damage and loose components</w:t>
      </w:r>
      <w:r>
        <w:t>.</w:t>
      </w:r>
    </w:p>
    <w:p w14:paraId="08FBFFE1" w14:textId="7403C807" w:rsidR="00673C5E" w:rsidRPr="00673C5E" w:rsidRDefault="00673C5E" w:rsidP="006E6974">
      <w:pPr>
        <w:pStyle w:val="List1"/>
        <w:numPr>
          <w:ilvl w:val="0"/>
          <w:numId w:val="26"/>
        </w:numPr>
      </w:pPr>
      <w:r w:rsidRPr="00673C5E">
        <w:t>Checks and treatment for dry rot and termite/pest infestation</w:t>
      </w:r>
      <w:r>
        <w:t>.</w:t>
      </w:r>
    </w:p>
    <w:p w14:paraId="46941841" w14:textId="501D9F3D" w:rsidR="00673C5E" w:rsidRPr="00673C5E" w:rsidRDefault="00673C5E" w:rsidP="006E6974">
      <w:pPr>
        <w:pStyle w:val="List1"/>
        <w:numPr>
          <w:ilvl w:val="0"/>
          <w:numId w:val="26"/>
        </w:numPr>
      </w:pPr>
      <w:r w:rsidRPr="00673C5E">
        <w:t>Checks in the tidal zone</w:t>
      </w:r>
      <w:r>
        <w:t>.</w:t>
      </w:r>
    </w:p>
    <w:p w14:paraId="3A735453" w14:textId="1B72DA2D" w:rsidR="00673C5E" w:rsidRPr="00673C5E" w:rsidRDefault="00673C5E" w:rsidP="006E6974">
      <w:pPr>
        <w:pStyle w:val="List1"/>
        <w:numPr>
          <w:ilvl w:val="0"/>
          <w:numId w:val="26"/>
        </w:numPr>
      </w:pPr>
      <w:r w:rsidRPr="00673C5E">
        <w:t>Alignment checks</w:t>
      </w:r>
      <w:r>
        <w:t>.</w:t>
      </w:r>
    </w:p>
    <w:p w14:paraId="5E41B84F" w14:textId="2028C338" w:rsidR="00CE5BF8" w:rsidRDefault="00673C5E" w:rsidP="006E6974">
      <w:pPr>
        <w:pStyle w:val="List1"/>
        <w:numPr>
          <w:ilvl w:val="0"/>
          <w:numId w:val="26"/>
        </w:numPr>
      </w:pPr>
      <w:r w:rsidRPr="00673C5E">
        <w:t>Maintenance records</w:t>
      </w:r>
      <w:r>
        <w:t>.</w:t>
      </w:r>
    </w:p>
    <w:p w14:paraId="1A4884B8" w14:textId="408C72A5" w:rsidR="00FD3637" w:rsidRDefault="00FD3637" w:rsidP="00FD3637">
      <w:pPr>
        <w:pStyle w:val="Heading3"/>
      </w:pPr>
      <w:bookmarkStart w:id="34" w:name="_Toc471308357"/>
      <w:r>
        <w:t xml:space="preserve">Lesson 2 – </w:t>
      </w:r>
      <w:r w:rsidR="00673C5E" w:rsidRPr="00673C5E">
        <w:t>Fasteners</w:t>
      </w:r>
      <w:bookmarkEnd w:id="34"/>
    </w:p>
    <w:p w14:paraId="0D2A8BB6" w14:textId="1A5939C4" w:rsidR="00673C5E" w:rsidRPr="00673C5E" w:rsidRDefault="00673C5E" w:rsidP="006E6974">
      <w:pPr>
        <w:pStyle w:val="List1"/>
        <w:numPr>
          <w:ilvl w:val="0"/>
          <w:numId w:val="27"/>
        </w:numPr>
      </w:pPr>
      <w:r w:rsidRPr="00673C5E">
        <w:t>Checks for corrosion of steel components</w:t>
      </w:r>
      <w:r>
        <w:t>.</w:t>
      </w:r>
    </w:p>
    <w:p w14:paraId="343E8C3A" w14:textId="6C09D8AF" w:rsidR="00673C5E" w:rsidRPr="00673C5E" w:rsidRDefault="00673C5E" w:rsidP="006E6974">
      <w:pPr>
        <w:pStyle w:val="List1"/>
        <w:numPr>
          <w:ilvl w:val="0"/>
          <w:numId w:val="27"/>
        </w:numPr>
      </w:pPr>
      <w:r w:rsidRPr="00673C5E">
        <w:t>Replacement of steel components</w:t>
      </w:r>
      <w:r>
        <w:t>.</w:t>
      </w:r>
    </w:p>
    <w:p w14:paraId="5E964F01" w14:textId="50CAB286" w:rsidR="00673C5E" w:rsidRPr="00673C5E" w:rsidRDefault="00673C5E" w:rsidP="006E6974">
      <w:pPr>
        <w:pStyle w:val="List1"/>
        <w:numPr>
          <w:ilvl w:val="0"/>
          <w:numId w:val="27"/>
        </w:numPr>
      </w:pPr>
      <w:r w:rsidRPr="00673C5E">
        <w:t>Checks on internal corrosion</w:t>
      </w:r>
      <w:r>
        <w:t>.</w:t>
      </w:r>
    </w:p>
    <w:p w14:paraId="4761D392" w14:textId="0B2FAFC0" w:rsidR="00673C5E" w:rsidRPr="00673C5E" w:rsidRDefault="00673C5E" w:rsidP="006E6974">
      <w:pPr>
        <w:pStyle w:val="List1"/>
        <w:numPr>
          <w:ilvl w:val="0"/>
          <w:numId w:val="27"/>
        </w:numPr>
      </w:pPr>
      <w:r w:rsidRPr="00673C5E">
        <w:t>Checks and replacement of wire ropes</w:t>
      </w:r>
      <w:r>
        <w:t>.</w:t>
      </w:r>
    </w:p>
    <w:p w14:paraId="0EFE6BB2" w14:textId="3F760FE6" w:rsidR="00673C5E" w:rsidRPr="00673C5E" w:rsidRDefault="00673C5E" w:rsidP="006E6974">
      <w:pPr>
        <w:pStyle w:val="List1"/>
        <w:numPr>
          <w:ilvl w:val="0"/>
          <w:numId w:val="27"/>
        </w:numPr>
      </w:pPr>
      <w:r w:rsidRPr="00673C5E">
        <w:t>Lubrication and coatings</w:t>
      </w:r>
      <w:r>
        <w:t>.</w:t>
      </w:r>
    </w:p>
    <w:p w14:paraId="6B184E66" w14:textId="2F4CB868" w:rsidR="00FD3637" w:rsidRDefault="00673C5E" w:rsidP="006E6974">
      <w:pPr>
        <w:pStyle w:val="List1"/>
        <w:numPr>
          <w:ilvl w:val="0"/>
          <w:numId w:val="27"/>
        </w:numPr>
      </w:pPr>
      <w:r w:rsidRPr="00673C5E">
        <w:t>Inspection records and photographic evidence</w:t>
      </w:r>
      <w:r>
        <w:t>.</w:t>
      </w:r>
    </w:p>
    <w:p w14:paraId="38B62549" w14:textId="104E57E5" w:rsidR="00FD3637" w:rsidRDefault="00FD3637" w:rsidP="00FD3637">
      <w:pPr>
        <w:pStyle w:val="Heading1"/>
      </w:pPr>
      <w:bookmarkStart w:id="35" w:name="_Toc471308358"/>
      <w:r>
        <w:t xml:space="preserve">MODULE 2 – </w:t>
      </w:r>
      <w:r w:rsidR="00655C99" w:rsidRPr="00655C99">
        <w:rPr>
          <w:caps w:val="0"/>
        </w:rPr>
        <w:t>THE PRESERVATION OF METAL STRUCTURES</w:t>
      </w:r>
      <w:bookmarkEnd w:id="35"/>
    </w:p>
    <w:p w14:paraId="3EC13451" w14:textId="77777777" w:rsidR="00FD3637" w:rsidRDefault="00FD3637" w:rsidP="00FD3637">
      <w:pPr>
        <w:pStyle w:val="Heading1separatationline"/>
      </w:pPr>
    </w:p>
    <w:p w14:paraId="1500D641" w14:textId="77777777" w:rsidR="00FD3637" w:rsidRDefault="00FD3637" w:rsidP="00FD3637">
      <w:pPr>
        <w:pStyle w:val="Heading2"/>
      </w:pPr>
      <w:bookmarkStart w:id="36" w:name="_Toc471308359"/>
      <w:r>
        <w:t>Scope</w:t>
      </w:r>
      <w:bookmarkEnd w:id="36"/>
    </w:p>
    <w:p w14:paraId="5C283262" w14:textId="77777777" w:rsidR="00FD3637" w:rsidRDefault="00FD3637" w:rsidP="00FD3637">
      <w:pPr>
        <w:pStyle w:val="Heading2separationline"/>
      </w:pPr>
    </w:p>
    <w:p w14:paraId="0D21D157" w14:textId="613565C1" w:rsidR="00FD3637" w:rsidRPr="00D34F9C" w:rsidRDefault="00655C99" w:rsidP="00245141">
      <w:pPr>
        <w:pStyle w:val="BodyText"/>
      </w:pPr>
      <w:r w:rsidRPr="00655C99">
        <w:t>This module describes how to preserve both ferrous and non-ferrous structures.</w:t>
      </w:r>
    </w:p>
    <w:p w14:paraId="6568B41F" w14:textId="77777777" w:rsidR="00FD3637" w:rsidRDefault="00FD3637" w:rsidP="00FD3637">
      <w:pPr>
        <w:pStyle w:val="Heading2"/>
      </w:pPr>
      <w:bookmarkStart w:id="37" w:name="_Toc471308360"/>
      <w:r>
        <w:t>Learning Objective</w:t>
      </w:r>
      <w:bookmarkEnd w:id="37"/>
    </w:p>
    <w:p w14:paraId="7CD2E7F8" w14:textId="77777777" w:rsidR="00FD3637" w:rsidRDefault="00FD3637" w:rsidP="00FD3637">
      <w:pPr>
        <w:pStyle w:val="Heading2separationline"/>
      </w:pPr>
    </w:p>
    <w:p w14:paraId="421A05B6" w14:textId="47D17F8B" w:rsidR="00FD3637" w:rsidRPr="00FD3637" w:rsidRDefault="00655C99" w:rsidP="00245141">
      <w:pPr>
        <w:pStyle w:val="BodyText"/>
      </w:pPr>
      <w:r w:rsidRPr="00655C99">
        <w:t xml:space="preserve">To gain a </w:t>
      </w:r>
      <w:r w:rsidRPr="00655C99">
        <w:rPr>
          <w:b/>
        </w:rPr>
        <w:t>satisfactory</w:t>
      </w:r>
      <w:r w:rsidRPr="00655C99">
        <w:t xml:space="preserve"> understanding of how to preserve metal structures.</w:t>
      </w:r>
    </w:p>
    <w:p w14:paraId="7B59F141" w14:textId="77777777" w:rsidR="00FD3637" w:rsidRDefault="00FD3637" w:rsidP="00FD3637">
      <w:pPr>
        <w:pStyle w:val="Heading2"/>
      </w:pPr>
      <w:bookmarkStart w:id="38" w:name="_Toc471308361"/>
      <w:r>
        <w:t>S</w:t>
      </w:r>
      <w:r w:rsidR="003A30F5">
        <w:t>yllabus</w:t>
      </w:r>
      <w:bookmarkEnd w:id="38"/>
    </w:p>
    <w:p w14:paraId="44893829" w14:textId="77777777" w:rsidR="00FD3637" w:rsidRPr="00FD3637" w:rsidRDefault="00FD3637" w:rsidP="00FD3637">
      <w:pPr>
        <w:pStyle w:val="Heading2separationline"/>
      </w:pPr>
    </w:p>
    <w:p w14:paraId="5F3C45F3" w14:textId="37FE74F9" w:rsidR="00FD3637" w:rsidRDefault="00FD3637" w:rsidP="00FD3637">
      <w:pPr>
        <w:pStyle w:val="Heading3"/>
      </w:pPr>
      <w:bookmarkStart w:id="39" w:name="_Toc471308362"/>
      <w:r>
        <w:t xml:space="preserve">Lesson 1 – </w:t>
      </w:r>
      <w:r w:rsidR="00655C99" w:rsidRPr="00655C99">
        <w:t>Checks on steel and aluminium structures</w:t>
      </w:r>
      <w:bookmarkEnd w:id="39"/>
    </w:p>
    <w:p w14:paraId="5BF024D6" w14:textId="6956514C" w:rsidR="00655C99" w:rsidRPr="00655C99" w:rsidRDefault="00655C99" w:rsidP="006E6974">
      <w:pPr>
        <w:pStyle w:val="List1"/>
        <w:numPr>
          <w:ilvl w:val="0"/>
          <w:numId w:val="28"/>
        </w:numPr>
      </w:pPr>
      <w:r w:rsidRPr="00655C99">
        <w:t>Health, safety and environmental considerations</w:t>
      </w:r>
      <w:r>
        <w:t>.</w:t>
      </w:r>
    </w:p>
    <w:p w14:paraId="26C213E3" w14:textId="2F79B0BE" w:rsidR="00655C99" w:rsidRPr="00655C99" w:rsidRDefault="00655C99" w:rsidP="006E6974">
      <w:pPr>
        <w:pStyle w:val="List1"/>
        <w:numPr>
          <w:ilvl w:val="0"/>
          <w:numId w:val="28"/>
        </w:numPr>
      </w:pPr>
      <w:r w:rsidRPr="00655C99">
        <w:t>Checks for corrosion, pitting, fatigue, cracking or breakage</w:t>
      </w:r>
      <w:r>
        <w:t>.</w:t>
      </w:r>
    </w:p>
    <w:p w14:paraId="7E81C5C0" w14:textId="6A7E4495" w:rsidR="00655C99" w:rsidRPr="00655C99" w:rsidRDefault="00655C99" w:rsidP="006E6974">
      <w:pPr>
        <w:pStyle w:val="List1"/>
        <w:numPr>
          <w:ilvl w:val="0"/>
          <w:numId w:val="28"/>
        </w:numPr>
      </w:pPr>
      <w:r w:rsidRPr="00655C99">
        <w:t>Checks on bolts and welds</w:t>
      </w:r>
      <w:r>
        <w:t>.</w:t>
      </w:r>
    </w:p>
    <w:p w14:paraId="538C523B" w14:textId="091A06FC" w:rsidR="00655C99" w:rsidRPr="00655C99" w:rsidRDefault="00655C99" w:rsidP="006E6974">
      <w:pPr>
        <w:pStyle w:val="List1"/>
        <w:numPr>
          <w:ilvl w:val="0"/>
          <w:numId w:val="28"/>
        </w:numPr>
      </w:pPr>
      <w:r w:rsidRPr="00655C99">
        <w:t>Checks on foundations and/or guys and their anchors</w:t>
      </w:r>
      <w:r>
        <w:t>.</w:t>
      </w:r>
    </w:p>
    <w:p w14:paraId="493B8876" w14:textId="468AB8E1" w:rsidR="00655C99" w:rsidRPr="00655C99" w:rsidRDefault="00655C99" w:rsidP="006E6974">
      <w:pPr>
        <w:pStyle w:val="List1"/>
        <w:numPr>
          <w:ilvl w:val="0"/>
          <w:numId w:val="28"/>
        </w:numPr>
      </w:pPr>
      <w:r w:rsidRPr="00655C99">
        <w:t>Checks on anti-corrosion (dissimilar metal) spacers</w:t>
      </w:r>
      <w:r>
        <w:t>.</w:t>
      </w:r>
    </w:p>
    <w:p w14:paraId="0BEEE758" w14:textId="52E36694" w:rsidR="00655C99" w:rsidRPr="00655C99" w:rsidRDefault="00655C99" w:rsidP="006E6974">
      <w:pPr>
        <w:pStyle w:val="List1"/>
        <w:numPr>
          <w:ilvl w:val="0"/>
          <w:numId w:val="28"/>
        </w:numPr>
      </w:pPr>
      <w:r w:rsidRPr="00655C99">
        <w:lastRenderedPageBreak/>
        <w:t>Use of ultrasonic equipment</w:t>
      </w:r>
      <w:r>
        <w:t>.</w:t>
      </w:r>
    </w:p>
    <w:p w14:paraId="672DD197" w14:textId="78E3299B" w:rsidR="00655C99" w:rsidRPr="00655C99" w:rsidRDefault="00655C99" w:rsidP="006E6974">
      <w:pPr>
        <w:pStyle w:val="List1"/>
        <w:numPr>
          <w:ilvl w:val="0"/>
          <w:numId w:val="28"/>
        </w:numPr>
      </w:pPr>
      <w:r w:rsidRPr="00655C99">
        <w:t>Checks for alignment, deformation, distortion and deflection</w:t>
      </w:r>
      <w:r>
        <w:t>.</w:t>
      </w:r>
    </w:p>
    <w:p w14:paraId="63CE77A7" w14:textId="3DC02A73" w:rsidR="00655C99" w:rsidRPr="00655C99" w:rsidRDefault="00655C99" w:rsidP="006E6974">
      <w:pPr>
        <w:pStyle w:val="List1"/>
        <w:numPr>
          <w:ilvl w:val="0"/>
          <w:numId w:val="28"/>
        </w:numPr>
      </w:pPr>
      <w:r w:rsidRPr="00655C99">
        <w:t>Checks on structure components – ladders, platforms and towers</w:t>
      </w:r>
      <w:r>
        <w:t>.</w:t>
      </w:r>
    </w:p>
    <w:p w14:paraId="02D12DCB" w14:textId="10296375" w:rsidR="00655C99" w:rsidRPr="00655C99" w:rsidRDefault="00655C99" w:rsidP="006E6974">
      <w:pPr>
        <w:pStyle w:val="List1"/>
        <w:numPr>
          <w:ilvl w:val="0"/>
          <w:numId w:val="28"/>
        </w:numPr>
      </w:pPr>
      <w:r w:rsidRPr="00655C99">
        <w:t>Checks on drain holes</w:t>
      </w:r>
      <w:r>
        <w:t>.</w:t>
      </w:r>
    </w:p>
    <w:p w14:paraId="265458F1" w14:textId="1ED945A4" w:rsidR="005871F3" w:rsidRDefault="00655C99" w:rsidP="006E6974">
      <w:pPr>
        <w:pStyle w:val="List1"/>
        <w:numPr>
          <w:ilvl w:val="0"/>
          <w:numId w:val="28"/>
        </w:numPr>
      </w:pPr>
      <w:r w:rsidRPr="00655C99">
        <w:t>Inspection of coatings</w:t>
      </w:r>
      <w:r>
        <w:t>.</w:t>
      </w:r>
    </w:p>
    <w:p w14:paraId="0CE4CAFA" w14:textId="40D10A15" w:rsidR="005871F3" w:rsidRDefault="00D34F9C" w:rsidP="00D34F9C">
      <w:pPr>
        <w:pStyle w:val="Heading3"/>
      </w:pPr>
      <w:bookmarkStart w:id="40" w:name="_Toc471308363"/>
      <w:r>
        <w:t xml:space="preserve">Lesson 2 - </w:t>
      </w:r>
      <w:r w:rsidR="00655C99" w:rsidRPr="00655C99">
        <w:t>Preservation Techniques</w:t>
      </w:r>
      <w:bookmarkEnd w:id="40"/>
    </w:p>
    <w:p w14:paraId="48807AA1" w14:textId="0B8E6177" w:rsidR="00655C99" w:rsidRPr="00655C99" w:rsidRDefault="00655C99" w:rsidP="006E6974">
      <w:pPr>
        <w:pStyle w:val="List1"/>
        <w:numPr>
          <w:ilvl w:val="0"/>
          <w:numId w:val="29"/>
        </w:numPr>
      </w:pPr>
      <w:r w:rsidRPr="00655C99">
        <w:t>Health, safety and environmental considerations and use of protective clothing</w:t>
      </w:r>
      <w:r>
        <w:t>.</w:t>
      </w:r>
    </w:p>
    <w:p w14:paraId="03ED41EB" w14:textId="703DD331" w:rsidR="00655C99" w:rsidRPr="00655C99" w:rsidRDefault="00655C99" w:rsidP="006E6974">
      <w:pPr>
        <w:pStyle w:val="List1"/>
        <w:numPr>
          <w:ilvl w:val="0"/>
          <w:numId w:val="29"/>
        </w:numPr>
      </w:pPr>
      <w:r w:rsidRPr="00655C99">
        <w:t>Chipping, needle scaling and abrasive blasting</w:t>
      </w:r>
      <w:r>
        <w:t>.</w:t>
      </w:r>
    </w:p>
    <w:p w14:paraId="40068D2B" w14:textId="0EDBEB27" w:rsidR="00655C99" w:rsidRPr="00655C99" w:rsidRDefault="00655C99" w:rsidP="006E6974">
      <w:pPr>
        <w:pStyle w:val="List1"/>
        <w:numPr>
          <w:ilvl w:val="0"/>
          <w:numId w:val="29"/>
        </w:numPr>
      </w:pPr>
      <w:r w:rsidRPr="00655C99">
        <w:t>Flame descaling techniques</w:t>
      </w:r>
      <w:r>
        <w:t>.</w:t>
      </w:r>
    </w:p>
    <w:p w14:paraId="56627852" w14:textId="25D8DD75" w:rsidR="00655C99" w:rsidRPr="00655C99" w:rsidRDefault="00655C99" w:rsidP="006E6974">
      <w:pPr>
        <w:pStyle w:val="List1"/>
        <w:numPr>
          <w:ilvl w:val="0"/>
          <w:numId w:val="29"/>
        </w:numPr>
      </w:pPr>
      <w:r w:rsidRPr="00655C99">
        <w:t>Removal of salt, dirt and bird droppings</w:t>
      </w:r>
      <w:r>
        <w:t>.</w:t>
      </w:r>
    </w:p>
    <w:p w14:paraId="1AAEC97E" w14:textId="0BB4A461" w:rsidR="00655C99" w:rsidRPr="00655C99" w:rsidRDefault="00655C99" w:rsidP="006E6974">
      <w:pPr>
        <w:pStyle w:val="List1"/>
        <w:numPr>
          <w:ilvl w:val="0"/>
          <w:numId w:val="29"/>
        </w:numPr>
      </w:pPr>
      <w:r w:rsidRPr="00655C99">
        <w:t>Pressure washing</w:t>
      </w:r>
      <w:r>
        <w:t>.</w:t>
      </w:r>
    </w:p>
    <w:p w14:paraId="3E74A93C" w14:textId="2C12CCAB" w:rsidR="00655C99" w:rsidRPr="00655C99" w:rsidRDefault="00655C99" w:rsidP="006E6974">
      <w:pPr>
        <w:pStyle w:val="List1"/>
        <w:numPr>
          <w:ilvl w:val="0"/>
          <w:numId w:val="29"/>
        </w:numPr>
      </w:pPr>
      <w:r w:rsidRPr="00655C99">
        <w:t>Dissimilar metal plastic spacer installation</w:t>
      </w:r>
      <w:r>
        <w:t>.</w:t>
      </w:r>
    </w:p>
    <w:p w14:paraId="1C8D410F" w14:textId="68429522" w:rsidR="00655C99" w:rsidRPr="00655C99" w:rsidRDefault="00655C99" w:rsidP="006E6974">
      <w:pPr>
        <w:pStyle w:val="List1"/>
        <w:numPr>
          <w:ilvl w:val="0"/>
          <w:numId w:val="29"/>
        </w:numPr>
      </w:pPr>
      <w:r w:rsidRPr="00655C99">
        <w:t>Rust prevention, sealants and greasing</w:t>
      </w:r>
      <w:r>
        <w:t>.</w:t>
      </w:r>
    </w:p>
    <w:p w14:paraId="7205A341" w14:textId="70230BF3" w:rsidR="00655C99" w:rsidRPr="00655C99" w:rsidRDefault="00655C99" w:rsidP="006E6974">
      <w:pPr>
        <w:pStyle w:val="List1"/>
        <w:numPr>
          <w:ilvl w:val="0"/>
          <w:numId w:val="29"/>
        </w:numPr>
      </w:pPr>
      <w:r w:rsidRPr="00655C99">
        <w:t>Application of appropriate coatings [in accordance with Mod</w:t>
      </w:r>
      <w:r>
        <w:t>el Course</w:t>
      </w:r>
      <w:r w:rsidRPr="00655C99">
        <w:t xml:space="preserve"> L2.5].</w:t>
      </w:r>
    </w:p>
    <w:p w14:paraId="404B9FDA" w14:textId="5D603176" w:rsidR="005871F3" w:rsidRDefault="00655C99" w:rsidP="006E6974">
      <w:pPr>
        <w:pStyle w:val="List1"/>
        <w:numPr>
          <w:ilvl w:val="0"/>
          <w:numId w:val="29"/>
        </w:numPr>
      </w:pPr>
      <w:r w:rsidRPr="00655C99">
        <w:t>Replacement of cathodic protection anodes</w:t>
      </w:r>
      <w:r>
        <w:t>.</w:t>
      </w:r>
    </w:p>
    <w:p w14:paraId="30404F87" w14:textId="728E8353" w:rsidR="005871F3" w:rsidRDefault="005871F3" w:rsidP="00D34F9C">
      <w:pPr>
        <w:pStyle w:val="Heading3"/>
      </w:pPr>
      <w:bookmarkStart w:id="41" w:name="_Toc471308364"/>
      <w:r>
        <w:t xml:space="preserve">Lesson 3 – </w:t>
      </w:r>
      <w:r w:rsidR="00655C99" w:rsidRPr="00655C99">
        <w:t>Maintenance and inspection records</w:t>
      </w:r>
      <w:bookmarkEnd w:id="41"/>
    </w:p>
    <w:p w14:paraId="32EBB8CF" w14:textId="1176FC54" w:rsidR="00E47D35" w:rsidRPr="00E47D35" w:rsidRDefault="00E47D35" w:rsidP="006E6974">
      <w:pPr>
        <w:pStyle w:val="List1"/>
        <w:numPr>
          <w:ilvl w:val="0"/>
          <w:numId w:val="30"/>
        </w:numPr>
      </w:pPr>
      <w:r w:rsidRPr="00E47D35">
        <w:t>Maintenance forms used by the organisation</w:t>
      </w:r>
      <w:r>
        <w:t>.</w:t>
      </w:r>
    </w:p>
    <w:p w14:paraId="181D9E2A" w14:textId="1CBAD4F2" w:rsidR="00E47D35" w:rsidRPr="00E47D35" w:rsidRDefault="00E47D35" w:rsidP="006E6974">
      <w:pPr>
        <w:pStyle w:val="List1"/>
        <w:numPr>
          <w:ilvl w:val="0"/>
          <w:numId w:val="30"/>
        </w:numPr>
      </w:pPr>
      <w:r w:rsidRPr="00E47D35">
        <w:t>Taking photographic evidence</w:t>
      </w:r>
      <w:r>
        <w:t>.</w:t>
      </w:r>
    </w:p>
    <w:p w14:paraId="2E37C603" w14:textId="46881BC2" w:rsidR="005871F3" w:rsidRDefault="00E47D35" w:rsidP="006E6974">
      <w:pPr>
        <w:pStyle w:val="List1"/>
        <w:numPr>
          <w:ilvl w:val="0"/>
          <w:numId w:val="30"/>
        </w:numPr>
      </w:pPr>
      <w:r w:rsidRPr="00E47D35">
        <w:t>Completion of inspection reports</w:t>
      </w:r>
      <w:r>
        <w:t>.</w:t>
      </w:r>
    </w:p>
    <w:p w14:paraId="2CB41E02" w14:textId="47ACFF05" w:rsidR="003A30F5" w:rsidRDefault="003A30F5" w:rsidP="003A30F5">
      <w:pPr>
        <w:pStyle w:val="Heading1"/>
      </w:pPr>
      <w:bookmarkStart w:id="42" w:name="_Toc471308365"/>
      <w:r>
        <w:t xml:space="preserve">MODULE 3 – </w:t>
      </w:r>
      <w:r w:rsidR="00E47D35" w:rsidRPr="00E47D35">
        <w:rPr>
          <w:caps w:val="0"/>
        </w:rPr>
        <w:t>THE PRESERVATION OF CONCRETE AND MASONRY STRUCTURES</w:t>
      </w:r>
      <w:bookmarkEnd w:id="42"/>
    </w:p>
    <w:p w14:paraId="14F0000E" w14:textId="77777777" w:rsidR="003A30F5" w:rsidRDefault="003A30F5" w:rsidP="003A30F5">
      <w:pPr>
        <w:pStyle w:val="Heading1separatationline"/>
      </w:pPr>
    </w:p>
    <w:p w14:paraId="563EDDF2" w14:textId="77777777" w:rsidR="003A30F5" w:rsidRDefault="003A30F5" w:rsidP="003A30F5">
      <w:pPr>
        <w:pStyle w:val="Heading2"/>
      </w:pPr>
      <w:bookmarkStart w:id="43" w:name="_Toc471308366"/>
      <w:r>
        <w:t>Scope</w:t>
      </w:r>
      <w:bookmarkEnd w:id="43"/>
    </w:p>
    <w:p w14:paraId="44D563FB" w14:textId="77777777" w:rsidR="003A30F5" w:rsidRDefault="003A30F5" w:rsidP="003A30F5">
      <w:pPr>
        <w:pStyle w:val="Heading2separationline"/>
      </w:pPr>
    </w:p>
    <w:p w14:paraId="49697092" w14:textId="2AC915CC" w:rsidR="003A30F5" w:rsidRPr="00D34F9C" w:rsidRDefault="00E47D35" w:rsidP="00CE5BF8">
      <w:pPr>
        <w:pStyle w:val="BodyText"/>
      </w:pPr>
      <w:r w:rsidRPr="00E47D35">
        <w:t>This module describes how to preserve concrete and masonry structures.</w:t>
      </w:r>
    </w:p>
    <w:p w14:paraId="6D106974" w14:textId="77777777" w:rsidR="003A30F5" w:rsidRDefault="003A30F5" w:rsidP="003A30F5">
      <w:pPr>
        <w:pStyle w:val="Heading2"/>
      </w:pPr>
      <w:bookmarkStart w:id="44" w:name="_Toc471308367"/>
      <w:r>
        <w:t>Learning Objective</w:t>
      </w:r>
      <w:bookmarkEnd w:id="44"/>
    </w:p>
    <w:p w14:paraId="29AA6DDE" w14:textId="77777777" w:rsidR="003A30F5" w:rsidRDefault="003A30F5" w:rsidP="003A30F5">
      <w:pPr>
        <w:pStyle w:val="Heading2separationline"/>
      </w:pPr>
    </w:p>
    <w:p w14:paraId="0A45B8B1" w14:textId="308541AC" w:rsidR="003A30F5" w:rsidRPr="00FD3637" w:rsidRDefault="00E47D35" w:rsidP="003A30F5">
      <w:pPr>
        <w:pStyle w:val="BodyText"/>
      </w:pPr>
      <w:r w:rsidRPr="00E47D35">
        <w:t xml:space="preserve">To gain a </w:t>
      </w:r>
      <w:r w:rsidRPr="00E47D35">
        <w:rPr>
          <w:b/>
        </w:rPr>
        <w:t>satisfactory</w:t>
      </w:r>
      <w:r w:rsidRPr="00E47D35">
        <w:t xml:space="preserve"> understanding of how to preserve concrete and masonry structures.</w:t>
      </w:r>
    </w:p>
    <w:p w14:paraId="2FCB0604" w14:textId="77777777" w:rsidR="003A30F5" w:rsidRDefault="003A30F5" w:rsidP="003A30F5">
      <w:pPr>
        <w:pStyle w:val="Heading2"/>
      </w:pPr>
      <w:bookmarkStart w:id="45" w:name="_Toc471308368"/>
      <w:r>
        <w:t>Syllabus</w:t>
      </w:r>
      <w:bookmarkEnd w:id="45"/>
    </w:p>
    <w:p w14:paraId="1AB28546" w14:textId="77777777" w:rsidR="003A30F5" w:rsidRPr="00FD3637" w:rsidRDefault="003A30F5" w:rsidP="003A30F5">
      <w:pPr>
        <w:pStyle w:val="Heading2separationline"/>
      </w:pPr>
    </w:p>
    <w:p w14:paraId="4DAF7C49" w14:textId="5267E530" w:rsidR="003A30F5" w:rsidRDefault="003A30F5" w:rsidP="003A30F5">
      <w:pPr>
        <w:pStyle w:val="Heading3"/>
      </w:pPr>
      <w:bookmarkStart w:id="46" w:name="_Toc471308369"/>
      <w:r>
        <w:t xml:space="preserve">Lesson 1 – </w:t>
      </w:r>
      <w:r w:rsidR="00CD7411" w:rsidRPr="00CD7411">
        <w:t>Reinforced concrete</w:t>
      </w:r>
      <w:bookmarkEnd w:id="46"/>
    </w:p>
    <w:p w14:paraId="1BF40886" w14:textId="55E96367" w:rsidR="00F30EA0" w:rsidRPr="00F30EA0" w:rsidRDefault="00F30EA0" w:rsidP="006E6974">
      <w:pPr>
        <w:pStyle w:val="List1"/>
        <w:numPr>
          <w:ilvl w:val="0"/>
          <w:numId w:val="31"/>
        </w:numPr>
      </w:pPr>
      <w:r w:rsidRPr="00F30EA0">
        <w:t>Health, safety and environmental considerations</w:t>
      </w:r>
      <w:r>
        <w:t>.</w:t>
      </w:r>
    </w:p>
    <w:p w14:paraId="7BF7C030" w14:textId="759743B3" w:rsidR="00F30EA0" w:rsidRPr="00F30EA0" w:rsidRDefault="00F30EA0" w:rsidP="006E6974">
      <w:pPr>
        <w:pStyle w:val="List1"/>
        <w:numPr>
          <w:ilvl w:val="0"/>
          <w:numId w:val="31"/>
        </w:numPr>
      </w:pPr>
      <w:r w:rsidRPr="00F30EA0">
        <w:t>Checks on steel reinforcing – spalling, cracking and staining</w:t>
      </w:r>
      <w:r>
        <w:t>.</w:t>
      </w:r>
    </w:p>
    <w:p w14:paraId="6A94E486" w14:textId="470D2FB3" w:rsidR="00F30EA0" w:rsidRPr="00F30EA0" w:rsidRDefault="00F30EA0" w:rsidP="006E6974">
      <w:pPr>
        <w:pStyle w:val="List1"/>
        <w:numPr>
          <w:ilvl w:val="0"/>
          <w:numId w:val="31"/>
        </w:numPr>
      </w:pPr>
      <w:r w:rsidRPr="00F30EA0">
        <w:t>Checks on abrasion and chemical deterioration</w:t>
      </w:r>
      <w:r>
        <w:t>.</w:t>
      </w:r>
    </w:p>
    <w:p w14:paraId="603FDCA7" w14:textId="5FEBC1AA" w:rsidR="003A30F5" w:rsidRDefault="00F30EA0" w:rsidP="006E6974">
      <w:pPr>
        <w:pStyle w:val="List1"/>
        <w:numPr>
          <w:ilvl w:val="0"/>
          <w:numId w:val="31"/>
        </w:numPr>
      </w:pPr>
      <w:r w:rsidRPr="00F30EA0">
        <w:t>Checks on concrete foundations and anchor bolts</w:t>
      </w:r>
      <w:r>
        <w:t>.</w:t>
      </w:r>
    </w:p>
    <w:p w14:paraId="0D00CE3C" w14:textId="2AE4A029" w:rsidR="003A30F5" w:rsidRDefault="003A30F5" w:rsidP="003A30F5">
      <w:pPr>
        <w:pStyle w:val="Heading3"/>
      </w:pPr>
      <w:bookmarkStart w:id="47" w:name="_Toc471308370"/>
      <w:r>
        <w:t xml:space="preserve">Lesson 2 - </w:t>
      </w:r>
      <w:r w:rsidR="00CD7411">
        <w:t>Masonry</w:t>
      </w:r>
      <w:bookmarkEnd w:id="47"/>
    </w:p>
    <w:p w14:paraId="78EA239C" w14:textId="72717637" w:rsidR="00F30EA0" w:rsidRPr="00F30EA0" w:rsidRDefault="00F30EA0" w:rsidP="006E6974">
      <w:pPr>
        <w:pStyle w:val="List1"/>
        <w:numPr>
          <w:ilvl w:val="0"/>
          <w:numId w:val="32"/>
        </w:numPr>
      </w:pPr>
      <w:r w:rsidRPr="00F30EA0">
        <w:t>Checks on missing or displaced blocks</w:t>
      </w:r>
      <w:r>
        <w:t>.</w:t>
      </w:r>
    </w:p>
    <w:p w14:paraId="4964FF39" w14:textId="05D1058F" w:rsidR="00F30EA0" w:rsidRPr="00F30EA0" w:rsidRDefault="00F30EA0" w:rsidP="006E6974">
      <w:pPr>
        <w:pStyle w:val="List1"/>
        <w:numPr>
          <w:ilvl w:val="0"/>
          <w:numId w:val="32"/>
        </w:numPr>
      </w:pPr>
      <w:r w:rsidRPr="00F30EA0">
        <w:t>Checks on metal fasteners and fittings</w:t>
      </w:r>
      <w:r>
        <w:t>.</w:t>
      </w:r>
    </w:p>
    <w:p w14:paraId="42A008BF" w14:textId="3ECEEFE1" w:rsidR="00F30EA0" w:rsidRPr="00F30EA0" w:rsidRDefault="00F30EA0" w:rsidP="006E6974">
      <w:pPr>
        <w:pStyle w:val="List1"/>
        <w:numPr>
          <w:ilvl w:val="0"/>
          <w:numId w:val="32"/>
        </w:numPr>
      </w:pPr>
      <w:r w:rsidRPr="00F30EA0">
        <w:t>Checks on pointed joints</w:t>
      </w:r>
      <w:r>
        <w:t>.</w:t>
      </w:r>
    </w:p>
    <w:p w14:paraId="107C5577" w14:textId="23D555AB" w:rsidR="00F30EA0" w:rsidRPr="00F30EA0" w:rsidRDefault="00F30EA0" w:rsidP="006E6974">
      <w:pPr>
        <w:pStyle w:val="List1"/>
        <w:numPr>
          <w:ilvl w:val="0"/>
          <w:numId w:val="32"/>
        </w:numPr>
      </w:pPr>
      <w:r w:rsidRPr="00F30EA0">
        <w:t>Alignment checks and monitoring of cracks</w:t>
      </w:r>
      <w:r>
        <w:t>.</w:t>
      </w:r>
    </w:p>
    <w:p w14:paraId="0CE7740D" w14:textId="4A444D2C" w:rsidR="00F30EA0" w:rsidRPr="00F30EA0" w:rsidRDefault="00F30EA0" w:rsidP="006E6974">
      <w:pPr>
        <w:pStyle w:val="List1"/>
        <w:numPr>
          <w:ilvl w:val="0"/>
          <w:numId w:val="32"/>
        </w:numPr>
      </w:pPr>
      <w:r w:rsidRPr="00F30EA0">
        <w:lastRenderedPageBreak/>
        <w:t>Reapplication of coatings</w:t>
      </w:r>
      <w:r>
        <w:t>.</w:t>
      </w:r>
    </w:p>
    <w:p w14:paraId="72F485EC" w14:textId="395178D6" w:rsidR="003A30F5" w:rsidRDefault="00F30EA0" w:rsidP="006E6974">
      <w:pPr>
        <w:pStyle w:val="List1"/>
        <w:numPr>
          <w:ilvl w:val="0"/>
          <w:numId w:val="32"/>
        </w:numPr>
      </w:pPr>
      <w:r w:rsidRPr="00F30EA0">
        <w:t>Maintenance records</w:t>
      </w:r>
      <w:r>
        <w:t>.</w:t>
      </w:r>
    </w:p>
    <w:p w14:paraId="29C29C6E" w14:textId="70A4C4A9" w:rsidR="003A30F5" w:rsidRDefault="003A30F5" w:rsidP="003A30F5">
      <w:pPr>
        <w:pStyle w:val="Heading3"/>
      </w:pPr>
      <w:bookmarkStart w:id="48" w:name="_Toc471308371"/>
      <w:r>
        <w:t xml:space="preserve">Lesson 3 – </w:t>
      </w:r>
      <w:r w:rsidR="00CD7411">
        <w:t>Preservation of Interiors</w:t>
      </w:r>
      <w:bookmarkEnd w:id="48"/>
    </w:p>
    <w:p w14:paraId="7A7ED26A" w14:textId="48717674" w:rsidR="00F30EA0" w:rsidRPr="00F30EA0" w:rsidRDefault="00F30EA0" w:rsidP="006E6974">
      <w:pPr>
        <w:pStyle w:val="List1"/>
        <w:numPr>
          <w:ilvl w:val="0"/>
          <w:numId w:val="33"/>
        </w:numPr>
      </w:pPr>
      <w:r w:rsidRPr="00F30EA0">
        <w:t>Checks for rust, mould, stains and insect infestation</w:t>
      </w:r>
      <w:r>
        <w:t>.</w:t>
      </w:r>
    </w:p>
    <w:p w14:paraId="6E5B3360" w14:textId="43DA2BF6" w:rsidR="00F30EA0" w:rsidRPr="00F30EA0" w:rsidRDefault="00F30EA0" w:rsidP="006E6974">
      <w:pPr>
        <w:pStyle w:val="List1"/>
        <w:numPr>
          <w:ilvl w:val="0"/>
          <w:numId w:val="33"/>
        </w:numPr>
      </w:pPr>
      <w:r w:rsidRPr="00F30EA0">
        <w:t>Checks for condensation and water ingress</w:t>
      </w:r>
      <w:r>
        <w:t>.</w:t>
      </w:r>
    </w:p>
    <w:p w14:paraId="3BCEE848" w14:textId="23D564D2" w:rsidR="00F30EA0" w:rsidRPr="00F30EA0" w:rsidRDefault="00F30EA0" w:rsidP="006E6974">
      <w:pPr>
        <w:pStyle w:val="List1"/>
        <w:numPr>
          <w:ilvl w:val="0"/>
          <w:numId w:val="33"/>
        </w:numPr>
      </w:pPr>
      <w:r w:rsidRPr="00F30EA0">
        <w:t>Checks on plaster and wall coverings</w:t>
      </w:r>
      <w:r>
        <w:t>.</w:t>
      </w:r>
    </w:p>
    <w:p w14:paraId="0BB1D61F" w14:textId="4C8987B5" w:rsidR="00F30EA0" w:rsidRPr="00F30EA0" w:rsidRDefault="00F30EA0" w:rsidP="006E6974">
      <w:pPr>
        <w:pStyle w:val="List1"/>
        <w:numPr>
          <w:ilvl w:val="0"/>
          <w:numId w:val="33"/>
        </w:numPr>
      </w:pPr>
      <w:r w:rsidRPr="00F30EA0">
        <w:t>Inspection of heaters, airflows and vents</w:t>
      </w:r>
      <w:r>
        <w:t>.</w:t>
      </w:r>
    </w:p>
    <w:p w14:paraId="40700D12" w14:textId="5328062A" w:rsidR="00F30EA0" w:rsidRPr="00F30EA0" w:rsidRDefault="00F30EA0" w:rsidP="006E6974">
      <w:pPr>
        <w:pStyle w:val="List1"/>
        <w:numPr>
          <w:ilvl w:val="0"/>
          <w:numId w:val="33"/>
        </w:numPr>
      </w:pPr>
      <w:r w:rsidRPr="00F30EA0">
        <w:t>Humidity measurement</w:t>
      </w:r>
      <w:r>
        <w:t>.</w:t>
      </w:r>
    </w:p>
    <w:p w14:paraId="25B25304" w14:textId="41816A2D" w:rsidR="00F30EA0" w:rsidRPr="00F30EA0" w:rsidRDefault="00F30EA0" w:rsidP="006E6974">
      <w:pPr>
        <w:pStyle w:val="List1"/>
        <w:numPr>
          <w:ilvl w:val="0"/>
          <w:numId w:val="33"/>
        </w:numPr>
      </w:pPr>
      <w:r w:rsidRPr="00F30EA0">
        <w:t>Inspection and repair of door and window seals</w:t>
      </w:r>
      <w:r>
        <w:t>.</w:t>
      </w:r>
    </w:p>
    <w:p w14:paraId="4527945F" w14:textId="1CD30FED" w:rsidR="00F30EA0" w:rsidRPr="00F30EA0" w:rsidRDefault="00F30EA0" w:rsidP="006E6974">
      <w:pPr>
        <w:pStyle w:val="List1"/>
        <w:numPr>
          <w:ilvl w:val="0"/>
          <w:numId w:val="33"/>
        </w:numPr>
      </w:pPr>
      <w:r w:rsidRPr="00F30EA0">
        <w:t>Inspection of drains</w:t>
      </w:r>
      <w:r>
        <w:t>.</w:t>
      </w:r>
    </w:p>
    <w:p w14:paraId="29F7FECE" w14:textId="6816A6D3" w:rsidR="003A30F5" w:rsidRPr="005871F3" w:rsidRDefault="00F30EA0" w:rsidP="006E6974">
      <w:pPr>
        <w:pStyle w:val="List1"/>
        <w:numPr>
          <w:ilvl w:val="0"/>
          <w:numId w:val="33"/>
        </w:numPr>
      </w:pPr>
      <w:r w:rsidRPr="00F30EA0">
        <w:t>Maintenance records and photographic evidence</w:t>
      </w:r>
      <w:r>
        <w:t>.</w:t>
      </w:r>
    </w:p>
    <w:p w14:paraId="29F6EC52" w14:textId="63F50DEC" w:rsidR="003A30F5" w:rsidRDefault="003A30F5" w:rsidP="003A30F5">
      <w:pPr>
        <w:pStyle w:val="Heading1"/>
      </w:pPr>
      <w:bookmarkStart w:id="49" w:name="_Toc471308372"/>
      <w:r>
        <w:t xml:space="preserve">MODULE 4 – </w:t>
      </w:r>
      <w:r w:rsidR="00B33F6C" w:rsidRPr="00B33F6C">
        <w:rPr>
          <w:caps w:val="0"/>
        </w:rPr>
        <w:t>THE PRESERVATION OF GRP AND PLASTIC STRUCTURES</w:t>
      </w:r>
      <w:bookmarkEnd w:id="49"/>
    </w:p>
    <w:p w14:paraId="00D4C435" w14:textId="77777777" w:rsidR="003A30F5" w:rsidRDefault="003A30F5" w:rsidP="003A30F5">
      <w:pPr>
        <w:pStyle w:val="Heading1separatationline"/>
      </w:pPr>
    </w:p>
    <w:p w14:paraId="7D77E47D" w14:textId="77777777" w:rsidR="003A30F5" w:rsidRDefault="003A30F5" w:rsidP="003A30F5">
      <w:pPr>
        <w:pStyle w:val="Heading2"/>
      </w:pPr>
      <w:bookmarkStart w:id="50" w:name="_Toc471308373"/>
      <w:r>
        <w:t>Scope</w:t>
      </w:r>
      <w:bookmarkEnd w:id="50"/>
    </w:p>
    <w:p w14:paraId="7B859B4D" w14:textId="77777777" w:rsidR="003A30F5" w:rsidRDefault="003A30F5" w:rsidP="003A30F5">
      <w:pPr>
        <w:pStyle w:val="Heading2separationline"/>
      </w:pPr>
    </w:p>
    <w:p w14:paraId="4FA3C325" w14:textId="23B0A62E" w:rsidR="003A30F5" w:rsidRPr="00D34F9C" w:rsidRDefault="00B33F6C" w:rsidP="00245141">
      <w:pPr>
        <w:pStyle w:val="BodyText"/>
      </w:pPr>
      <w:r w:rsidRPr="00EA0429">
        <w:t xml:space="preserve">This module describes </w:t>
      </w:r>
      <w:r>
        <w:t>how to preserve GRP and plastic</w:t>
      </w:r>
      <w:r w:rsidRPr="0010109A">
        <w:t xml:space="preserve"> structures </w:t>
      </w:r>
      <w:r>
        <w:t xml:space="preserve">and rubber </w:t>
      </w:r>
      <w:proofErr w:type="spellStart"/>
      <w:r>
        <w:t>fendering</w:t>
      </w:r>
      <w:proofErr w:type="spellEnd"/>
      <w:r>
        <w:t>.</w:t>
      </w:r>
    </w:p>
    <w:p w14:paraId="58824B1D" w14:textId="77777777" w:rsidR="003A30F5" w:rsidRDefault="003A30F5" w:rsidP="003A30F5">
      <w:pPr>
        <w:pStyle w:val="Heading2"/>
      </w:pPr>
      <w:bookmarkStart w:id="51" w:name="_Toc471308374"/>
      <w:r>
        <w:t>Learning Objective</w:t>
      </w:r>
      <w:bookmarkEnd w:id="51"/>
    </w:p>
    <w:p w14:paraId="19888E39" w14:textId="77777777" w:rsidR="003A30F5" w:rsidRDefault="003A30F5" w:rsidP="003A30F5">
      <w:pPr>
        <w:pStyle w:val="Heading2separationline"/>
      </w:pPr>
    </w:p>
    <w:p w14:paraId="26C4EFC2" w14:textId="54871A2B" w:rsidR="003A30F5" w:rsidRPr="00FD3637" w:rsidRDefault="00B33F6C" w:rsidP="003A30F5">
      <w:pPr>
        <w:pStyle w:val="BodyText"/>
      </w:pPr>
      <w:r w:rsidRPr="00B33F6C">
        <w:t xml:space="preserve">To gain a </w:t>
      </w:r>
      <w:r w:rsidRPr="00B33F6C">
        <w:rPr>
          <w:b/>
        </w:rPr>
        <w:t>satisfactory</w:t>
      </w:r>
      <w:r w:rsidRPr="00B33F6C">
        <w:t xml:space="preserve"> understanding of how to preserve glass reinforced plastic (fibreglass) and polyethylene structures and rubber </w:t>
      </w:r>
      <w:proofErr w:type="spellStart"/>
      <w:r w:rsidRPr="00B33F6C">
        <w:t>fendering</w:t>
      </w:r>
      <w:proofErr w:type="spellEnd"/>
      <w:r w:rsidRPr="00B33F6C">
        <w:t>.</w:t>
      </w:r>
    </w:p>
    <w:p w14:paraId="6C2EB127" w14:textId="77777777" w:rsidR="003A30F5" w:rsidRDefault="003A30F5" w:rsidP="003A30F5">
      <w:pPr>
        <w:pStyle w:val="Heading2"/>
      </w:pPr>
      <w:bookmarkStart w:id="52" w:name="_Toc471308375"/>
      <w:r>
        <w:t>Syllabus</w:t>
      </w:r>
      <w:bookmarkEnd w:id="52"/>
    </w:p>
    <w:p w14:paraId="564F108A" w14:textId="77777777" w:rsidR="003A30F5" w:rsidRPr="00FD3637" w:rsidRDefault="003A30F5" w:rsidP="003A30F5">
      <w:pPr>
        <w:pStyle w:val="Heading2separationline"/>
      </w:pPr>
    </w:p>
    <w:p w14:paraId="323A6336" w14:textId="58383F59" w:rsidR="003A30F5" w:rsidRDefault="003A30F5" w:rsidP="003A30F5">
      <w:pPr>
        <w:pStyle w:val="Heading3"/>
      </w:pPr>
      <w:bookmarkStart w:id="53" w:name="_Toc471308376"/>
      <w:r>
        <w:t xml:space="preserve">Lesson 1 – </w:t>
      </w:r>
      <w:r w:rsidR="00B33F6C">
        <w:t>GRP</w:t>
      </w:r>
      <w:bookmarkEnd w:id="53"/>
    </w:p>
    <w:p w14:paraId="3EFBF7F6" w14:textId="67D21F4F" w:rsidR="00B33F6C" w:rsidRPr="00B33F6C" w:rsidRDefault="00B33F6C" w:rsidP="006E6974">
      <w:pPr>
        <w:pStyle w:val="List1"/>
        <w:numPr>
          <w:ilvl w:val="0"/>
          <w:numId w:val="34"/>
        </w:numPr>
      </w:pPr>
      <w:r w:rsidRPr="00B33F6C">
        <w:t>Health and Safety considerations</w:t>
      </w:r>
      <w:r>
        <w:t>.</w:t>
      </w:r>
    </w:p>
    <w:p w14:paraId="6364683D" w14:textId="0307F6C4" w:rsidR="00B33F6C" w:rsidRPr="00B33F6C" w:rsidRDefault="00B33F6C" w:rsidP="006E6974">
      <w:pPr>
        <w:pStyle w:val="List1"/>
        <w:numPr>
          <w:ilvl w:val="0"/>
          <w:numId w:val="34"/>
        </w:numPr>
      </w:pPr>
      <w:r w:rsidRPr="00B33F6C">
        <w:t>Checks on broken or damaged components and gelcoat</w:t>
      </w:r>
      <w:r>
        <w:t>.</w:t>
      </w:r>
    </w:p>
    <w:p w14:paraId="1DFFDE21" w14:textId="6392613E" w:rsidR="00B33F6C" w:rsidRPr="00B33F6C" w:rsidRDefault="00B33F6C" w:rsidP="006E6974">
      <w:pPr>
        <w:pStyle w:val="List1"/>
        <w:numPr>
          <w:ilvl w:val="0"/>
          <w:numId w:val="34"/>
        </w:numPr>
      </w:pPr>
      <w:r w:rsidRPr="00B33F6C">
        <w:t>Checks on stainless steel connectors</w:t>
      </w:r>
      <w:r>
        <w:t>.</w:t>
      </w:r>
    </w:p>
    <w:p w14:paraId="7BF95607" w14:textId="01A96F88" w:rsidR="00B33F6C" w:rsidRPr="00B33F6C" w:rsidRDefault="00B33F6C" w:rsidP="006E6974">
      <w:pPr>
        <w:pStyle w:val="List1"/>
        <w:numPr>
          <w:ilvl w:val="0"/>
          <w:numId w:val="34"/>
        </w:numPr>
      </w:pPr>
      <w:r w:rsidRPr="00B33F6C">
        <w:t>Repair of damaged fibreglass using polyester, vinyl ester or epoxy resin systems</w:t>
      </w:r>
      <w:r>
        <w:t>.</w:t>
      </w:r>
    </w:p>
    <w:p w14:paraId="276633AB" w14:textId="5C285D04" w:rsidR="00B33F6C" w:rsidRPr="00B33F6C" w:rsidRDefault="00B33F6C" w:rsidP="006E6974">
      <w:pPr>
        <w:pStyle w:val="List1"/>
        <w:numPr>
          <w:ilvl w:val="0"/>
          <w:numId w:val="34"/>
        </w:numPr>
      </w:pPr>
      <w:r w:rsidRPr="00B33F6C">
        <w:t>Reapplication of coatings to GRP</w:t>
      </w:r>
      <w:r>
        <w:t>.</w:t>
      </w:r>
    </w:p>
    <w:p w14:paraId="04FCE9BC" w14:textId="13854D88" w:rsidR="003A30F5" w:rsidRDefault="00B33F6C" w:rsidP="006E6974">
      <w:pPr>
        <w:pStyle w:val="List1"/>
        <w:numPr>
          <w:ilvl w:val="0"/>
          <w:numId w:val="34"/>
        </w:numPr>
      </w:pPr>
      <w:r w:rsidRPr="00B33F6C">
        <w:t>Maintenance records</w:t>
      </w:r>
      <w:r>
        <w:t>.</w:t>
      </w:r>
    </w:p>
    <w:p w14:paraId="759F7FF9" w14:textId="42824149" w:rsidR="003A30F5" w:rsidRDefault="003A30F5" w:rsidP="003A30F5">
      <w:pPr>
        <w:pStyle w:val="Heading3"/>
      </w:pPr>
      <w:bookmarkStart w:id="54" w:name="_Toc471308377"/>
      <w:r>
        <w:t xml:space="preserve">Lesson 2 - </w:t>
      </w:r>
      <w:r w:rsidR="00B33F6C" w:rsidRPr="00B33F6C">
        <w:t>Polyethylene Plastics</w:t>
      </w:r>
      <w:bookmarkEnd w:id="54"/>
    </w:p>
    <w:p w14:paraId="0BCF71DF" w14:textId="508A230E" w:rsidR="002503EF" w:rsidRPr="002503EF" w:rsidRDefault="002503EF" w:rsidP="006E6974">
      <w:pPr>
        <w:pStyle w:val="List1"/>
        <w:numPr>
          <w:ilvl w:val="0"/>
          <w:numId w:val="35"/>
        </w:numPr>
      </w:pPr>
      <w:r w:rsidRPr="002503EF">
        <w:t>Checks on cracked, broken or damaged components</w:t>
      </w:r>
      <w:r>
        <w:t>.</w:t>
      </w:r>
    </w:p>
    <w:p w14:paraId="30503E72" w14:textId="5E6FBE87" w:rsidR="002503EF" w:rsidRPr="002503EF" w:rsidRDefault="002503EF" w:rsidP="006E6974">
      <w:pPr>
        <w:pStyle w:val="List1"/>
        <w:numPr>
          <w:ilvl w:val="0"/>
          <w:numId w:val="35"/>
        </w:numPr>
      </w:pPr>
      <w:r w:rsidRPr="002503EF">
        <w:t>Checks on bolted connections</w:t>
      </w:r>
      <w:r>
        <w:t>.</w:t>
      </w:r>
    </w:p>
    <w:p w14:paraId="02FD79E2" w14:textId="7FED3734" w:rsidR="003A30F5" w:rsidRDefault="002503EF" w:rsidP="006E6974">
      <w:pPr>
        <w:pStyle w:val="List1"/>
        <w:numPr>
          <w:ilvl w:val="0"/>
          <w:numId w:val="35"/>
        </w:numPr>
      </w:pPr>
      <w:r w:rsidRPr="002503EF">
        <w:t>Maintenance records</w:t>
      </w:r>
      <w:r>
        <w:t>.</w:t>
      </w:r>
    </w:p>
    <w:p w14:paraId="5139817B" w14:textId="2CF88A1B" w:rsidR="003A30F5" w:rsidRDefault="003A30F5" w:rsidP="003A30F5">
      <w:pPr>
        <w:pStyle w:val="Heading3"/>
      </w:pPr>
      <w:bookmarkStart w:id="55" w:name="_Toc471308378"/>
      <w:r>
        <w:t xml:space="preserve">Lesson 3 – </w:t>
      </w:r>
      <w:r w:rsidR="00B33F6C" w:rsidRPr="00B33F6C">
        <w:t xml:space="preserve">Rubber </w:t>
      </w:r>
      <w:proofErr w:type="spellStart"/>
      <w:r w:rsidR="00B33F6C" w:rsidRPr="00B33F6C">
        <w:t>Fendering</w:t>
      </w:r>
      <w:bookmarkEnd w:id="55"/>
      <w:proofErr w:type="spellEnd"/>
    </w:p>
    <w:p w14:paraId="7A369ADD" w14:textId="42034374" w:rsidR="002503EF" w:rsidRPr="002503EF" w:rsidRDefault="002503EF" w:rsidP="006E6974">
      <w:pPr>
        <w:pStyle w:val="List1"/>
        <w:numPr>
          <w:ilvl w:val="0"/>
          <w:numId w:val="36"/>
        </w:numPr>
      </w:pPr>
      <w:r w:rsidRPr="002503EF">
        <w:t>Checks on rubber deterioration</w:t>
      </w:r>
      <w:r>
        <w:t>.</w:t>
      </w:r>
    </w:p>
    <w:p w14:paraId="1BE002B4" w14:textId="123F9707" w:rsidR="002503EF" w:rsidRPr="002503EF" w:rsidRDefault="002503EF" w:rsidP="006E6974">
      <w:pPr>
        <w:pStyle w:val="List1"/>
        <w:numPr>
          <w:ilvl w:val="0"/>
          <w:numId w:val="36"/>
        </w:numPr>
      </w:pPr>
      <w:r w:rsidRPr="002503EF">
        <w:t>Replacement of damaged components</w:t>
      </w:r>
      <w:r>
        <w:t>.</w:t>
      </w:r>
    </w:p>
    <w:p w14:paraId="2629363C" w14:textId="2C91B1E0" w:rsidR="005871F3" w:rsidRDefault="002503EF" w:rsidP="006E6974">
      <w:pPr>
        <w:pStyle w:val="List1"/>
        <w:numPr>
          <w:ilvl w:val="0"/>
          <w:numId w:val="36"/>
        </w:numPr>
      </w:pPr>
      <w:r w:rsidRPr="002503EF">
        <w:t>Maintenance records</w:t>
      </w:r>
      <w:r>
        <w:t>.</w:t>
      </w:r>
    </w:p>
    <w:p w14:paraId="7D87137B" w14:textId="77777777" w:rsidR="002503EF" w:rsidRDefault="002503EF">
      <w:pPr>
        <w:spacing w:after="200" w:line="276" w:lineRule="auto"/>
        <w:rPr>
          <w:rFonts w:asciiTheme="majorHAnsi" w:eastAsiaTheme="majorEastAsia" w:hAnsiTheme="majorHAnsi" w:cstheme="majorBidi"/>
          <w:b/>
          <w:bCs/>
          <w:caps/>
          <w:color w:val="00AFAA"/>
          <w:sz w:val="28"/>
          <w:szCs w:val="24"/>
        </w:rPr>
      </w:pPr>
      <w:r>
        <w:br w:type="page"/>
      </w:r>
    </w:p>
    <w:p w14:paraId="16127185" w14:textId="7725BB15" w:rsidR="003A30F5" w:rsidRDefault="00673C5E" w:rsidP="003A30F5">
      <w:pPr>
        <w:pStyle w:val="Heading1"/>
      </w:pPr>
      <w:bookmarkStart w:id="56" w:name="_Toc471308379"/>
      <w:r>
        <w:lastRenderedPageBreak/>
        <w:t>ASSESSMENT</w:t>
      </w:r>
      <w:bookmarkEnd w:id="56"/>
    </w:p>
    <w:p w14:paraId="5C99A700" w14:textId="77777777" w:rsidR="003A30F5" w:rsidRDefault="003A30F5" w:rsidP="003A30F5">
      <w:pPr>
        <w:pStyle w:val="Heading1separatationline"/>
      </w:pPr>
    </w:p>
    <w:p w14:paraId="058FB397" w14:textId="6DB80098" w:rsidR="003A30F5" w:rsidRPr="005871F3" w:rsidRDefault="00673C5E" w:rsidP="00673C5E">
      <w:pPr>
        <w:pStyle w:val="BodyText"/>
      </w:pPr>
      <w:r w:rsidRPr="00673C5E">
        <w:t xml:space="preserve">Participants will be assessed on their practical competency at the end of </w:t>
      </w:r>
      <w:r>
        <w:t>each Module</w:t>
      </w:r>
      <w:r w:rsidRPr="00673C5E">
        <w:t>.</w:t>
      </w:r>
    </w:p>
    <w:sectPr w:rsidR="003A30F5" w:rsidRPr="005871F3" w:rsidSect="0010151D">
      <w:headerReference w:type="default" r:id="rId16"/>
      <w:footerReference w:type="default" r:id="rId17"/>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89248A" w14:textId="77777777" w:rsidR="00011013" w:rsidRDefault="00011013" w:rsidP="003274DB">
      <w:r>
        <w:separator/>
      </w:r>
    </w:p>
    <w:p w14:paraId="284B723D" w14:textId="77777777" w:rsidR="00011013" w:rsidRDefault="00011013"/>
    <w:p w14:paraId="716A5929" w14:textId="77777777" w:rsidR="00011013" w:rsidRDefault="00011013"/>
    <w:p w14:paraId="17EB7EC8" w14:textId="77777777" w:rsidR="00011013" w:rsidRDefault="00011013"/>
  </w:endnote>
  <w:endnote w:type="continuationSeparator" w:id="0">
    <w:p w14:paraId="78B5299A" w14:textId="77777777" w:rsidR="00011013" w:rsidRDefault="00011013" w:rsidP="003274DB">
      <w:r>
        <w:continuationSeparator/>
      </w:r>
    </w:p>
    <w:p w14:paraId="5909EFB5" w14:textId="77777777" w:rsidR="00011013" w:rsidRDefault="00011013"/>
    <w:p w14:paraId="6D3DC8D8" w14:textId="77777777" w:rsidR="00011013" w:rsidRDefault="00011013"/>
    <w:p w14:paraId="764EFB5B" w14:textId="77777777" w:rsidR="00011013" w:rsidRDefault="000110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panose1 w:val="020B0704020202020204"/>
    <w:charset w:val="00"/>
    <w:family w:val="auto"/>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6AA10" w14:textId="77777777" w:rsidR="00105104" w:rsidRPr="00AC24F4" w:rsidRDefault="00883AE3" w:rsidP="00105104">
    <w:pPr>
      <w:rPr>
        <w:rFonts w:ascii="Avenir Book" w:hAnsi="Avenir Book"/>
        <w:color w:val="808080" w:themeColor="background1" w:themeShade="80"/>
        <w:sz w:val="13"/>
        <w:szCs w:val="13"/>
      </w:rPr>
    </w:pPr>
    <w:r>
      <w:rPr>
        <w:noProof/>
        <w:lang w:val="en-IE" w:eastAsia="en-IE"/>
      </w:rPr>
      <mc:AlternateContent>
        <mc:Choice Requires="wps">
          <w:drawing>
            <wp:anchor distT="0" distB="0" distL="114300" distR="114300" simplePos="0" relativeHeight="251669504" behindDoc="0" locked="0" layoutInCell="1" allowOverlap="1" wp14:anchorId="7070DFF2" wp14:editId="354C33F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124604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r w:rsidR="00105104" w:rsidRPr="00AC24F4">
      <w:rPr>
        <w:rFonts w:ascii="Avenir Book" w:hAnsi="Avenir Book"/>
        <w:color w:val="808080" w:themeColor="background1" w:themeShade="80"/>
        <w:sz w:val="13"/>
        <w:szCs w:val="13"/>
      </w:rPr>
      <w:t xml:space="preserve">10, rue des </w:t>
    </w:r>
    <w:proofErr w:type="spellStart"/>
    <w:r w:rsidR="00105104" w:rsidRPr="00AC24F4">
      <w:rPr>
        <w:rFonts w:ascii="Avenir Book" w:hAnsi="Avenir Book"/>
        <w:color w:val="808080" w:themeColor="background1" w:themeShade="80"/>
        <w:sz w:val="13"/>
        <w:szCs w:val="13"/>
      </w:rPr>
      <w:t>Gaudines</w:t>
    </w:r>
    <w:proofErr w:type="spellEnd"/>
    <w:r w:rsidR="00105104" w:rsidRPr="00AC24F4">
      <w:rPr>
        <w:rFonts w:ascii="Avenir Book" w:hAnsi="Avenir Book"/>
        <w:color w:val="808080" w:themeColor="background1" w:themeShade="80"/>
        <w:sz w:val="13"/>
        <w:szCs w:val="13"/>
      </w:rPr>
      <w:t xml:space="preserve"> – 78100 Saint Germaine en Laye, France</w:t>
    </w:r>
  </w:p>
  <w:p w14:paraId="2C76EEEC" w14:textId="1370FD08" w:rsidR="00105104" w:rsidRPr="00AC24F4" w:rsidRDefault="00105104" w:rsidP="00105104">
    <w:pPr>
      <w:spacing w:after="40"/>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w:t>
    </w:r>
    <w:r w:rsidR="00196949">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69B895AB" w14:textId="77777777" w:rsidR="00105104" w:rsidRPr="00DE397B" w:rsidRDefault="00105104" w:rsidP="00105104">
    <w:pPr>
      <w:spacing w:after="40"/>
      <w:rPr>
        <w:rFonts w:ascii="Avenir Book" w:hAnsi="Avenir Book"/>
        <w:b/>
        <w:color w:val="00558C"/>
        <w:sz w:val="14"/>
        <w:szCs w:val="14"/>
      </w:rPr>
    </w:pPr>
    <w:r w:rsidRPr="00DE397B">
      <w:rPr>
        <w:rFonts w:ascii="Avenir Book" w:hAnsi="Avenir Book"/>
        <w:b/>
        <w:color w:val="00558C"/>
        <w:sz w:val="14"/>
        <w:szCs w:val="14"/>
      </w:rPr>
      <w:t>www.iala-aism.org</w:t>
    </w:r>
  </w:p>
  <w:p w14:paraId="6952BB54" w14:textId="77777777" w:rsidR="00105104" w:rsidRPr="00DE397B" w:rsidRDefault="00105104" w:rsidP="00105104">
    <w:pPr>
      <w:rPr>
        <w:rFonts w:ascii="Avenir Next Condensed" w:hAnsi="Avenir Next Condensed"/>
        <w:iCs/>
        <w:color w:val="00558C"/>
        <w:sz w:val="14"/>
        <w:szCs w:val="14"/>
      </w:rPr>
    </w:pPr>
    <w:r w:rsidRPr="00DE397B">
      <w:rPr>
        <w:rFonts w:ascii="Avenir Next Condensed" w:hAnsi="Avenir Next Condensed"/>
        <w:iCs/>
        <w:color w:val="00558C"/>
        <w:sz w:val="14"/>
        <w:szCs w:val="14"/>
      </w:rPr>
      <w:t>International Association of Marine Aids to Navigation and Lighthouse Authorities</w:t>
    </w:r>
  </w:p>
  <w:p w14:paraId="348B5DC1" w14:textId="25E9692C" w:rsidR="00883AE3" w:rsidRPr="00ED2A8D" w:rsidRDefault="00105104" w:rsidP="00105104">
    <w:pPr>
      <w:pStyle w:val="Footer"/>
    </w:pPr>
    <w:r w:rsidRPr="00DE397B">
      <w:rPr>
        <w:rFonts w:ascii="Avenir Next Condensed" w:hAnsi="Avenir Next Condensed"/>
        <w:iCs/>
        <w:color w:val="00558C"/>
        <w:sz w:val="14"/>
        <w:szCs w:val="14"/>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20BF5" w14:textId="77777777" w:rsidR="00883AE3" w:rsidRPr="003028AF" w:rsidRDefault="00883AE3" w:rsidP="003028AF">
    <w:pPr>
      <w:pStyle w:val="Footer"/>
      <w:rPr>
        <w:sz w:val="15"/>
        <w:szCs w:val="15"/>
      </w:rPr>
    </w:pPr>
  </w:p>
  <w:p w14:paraId="7CC1A0EC" w14:textId="77777777" w:rsidR="00883AE3" w:rsidRDefault="00883AE3" w:rsidP="00AB4A21">
    <w:pPr>
      <w:pStyle w:val="Footerportrait"/>
    </w:pPr>
  </w:p>
  <w:p w14:paraId="2B4785A8" w14:textId="77777777" w:rsidR="00883AE3" w:rsidRPr="00186527" w:rsidRDefault="00011013" w:rsidP="00AB4A21">
    <w:pPr>
      <w:pStyle w:val="Footerportrait"/>
      <w:rPr>
        <w:b w:val="0"/>
      </w:rPr>
    </w:pPr>
    <w:r>
      <w:fldChar w:fldCharType="begin"/>
    </w:r>
    <w:r>
      <w:instrText xml:space="preserve"> STYLEREF "Document type" \* MERGEFORMAT </w:instrText>
    </w:r>
    <w:r>
      <w:fldChar w:fldCharType="separate"/>
    </w:r>
    <w:r w:rsidR="009C057E" w:rsidRPr="009C057E">
      <w:rPr>
        <w:b w:val="0"/>
        <w:bCs/>
      </w:rPr>
      <w:t>IALA Model Course</w:t>
    </w:r>
    <w:r>
      <w:rPr>
        <w:b w:val="0"/>
        <w:bCs/>
      </w:rPr>
      <w:fldChar w:fldCharType="end"/>
    </w:r>
    <w:r w:rsidR="00883AE3">
      <w:t xml:space="preserve"> </w:t>
    </w:r>
    <w:r w:rsidR="004523F0" w:rsidRPr="00186527">
      <w:rPr>
        <w:b w:val="0"/>
      </w:rPr>
      <w:fldChar w:fldCharType="begin"/>
    </w:r>
    <w:r w:rsidR="004523F0" w:rsidRPr="00186527">
      <w:rPr>
        <w:b w:val="0"/>
      </w:rPr>
      <w:instrText xml:space="preserve"> STYLEREF "Document number" \* MERGEFORMAT </w:instrText>
    </w:r>
    <w:r w:rsidR="004523F0" w:rsidRPr="00186527">
      <w:rPr>
        <w:b w:val="0"/>
      </w:rPr>
      <w:fldChar w:fldCharType="separate"/>
    </w:r>
    <w:r w:rsidR="009C057E">
      <w:rPr>
        <w:b w:val="0"/>
      </w:rPr>
      <w:t>L2.11.6</w:t>
    </w:r>
    <w:r w:rsidR="004523F0" w:rsidRPr="00186527">
      <w:rPr>
        <w:b w:val="0"/>
      </w:rPr>
      <w:fldChar w:fldCharType="end"/>
    </w:r>
    <w:r w:rsidR="00883AE3" w:rsidRPr="00186527">
      <w:rPr>
        <w:b w:val="0"/>
      </w:rPr>
      <w:t xml:space="preserve"> – </w:t>
    </w:r>
    <w:r w:rsidR="004523F0" w:rsidRPr="00186527">
      <w:rPr>
        <w:b w:val="0"/>
      </w:rPr>
      <w:fldChar w:fldCharType="begin"/>
    </w:r>
    <w:r w:rsidR="004523F0" w:rsidRPr="00186527">
      <w:rPr>
        <w:b w:val="0"/>
      </w:rPr>
      <w:instrText xml:space="preserve"> STYLEREF "Document name" \* MERGEFORMAT </w:instrText>
    </w:r>
    <w:r w:rsidR="004523F0" w:rsidRPr="00186527">
      <w:rPr>
        <w:b w:val="0"/>
      </w:rPr>
      <w:fldChar w:fldCharType="separate"/>
    </w:r>
    <w:r w:rsidR="009C057E">
      <w:rPr>
        <w:b w:val="0"/>
      </w:rPr>
      <w:t>Level 2 - Preservation of Structures</w:t>
    </w:r>
    <w:r w:rsidR="004523F0" w:rsidRPr="00186527">
      <w:rPr>
        <w:b w:val="0"/>
      </w:rPr>
      <w:fldChar w:fldCharType="end"/>
    </w:r>
    <w:r w:rsidR="00883AE3" w:rsidRPr="00186527">
      <w:rPr>
        <w:b w:val="0"/>
      </w:rPr>
      <w:tab/>
    </w:r>
  </w:p>
  <w:p w14:paraId="71DF44B0" w14:textId="77777777" w:rsidR="00883AE3" w:rsidRPr="00186527" w:rsidRDefault="00883AE3" w:rsidP="003028AF">
    <w:pPr>
      <w:pStyle w:val="Footer"/>
      <w:framePr w:wrap="none" w:vAnchor="text" w:hAnchor="page" w:x="10882" w:y="1"/>
      <w:rPr>
        <w:rStyle w:val="PageNumber"/>
        <w:color w:val="00558C"/>
        <w:szCs w:val="15"/>
      </w:rPr>
    </w:pPr>
    <w:r w:rsidRPr="00186527">
      <w:rPr>
        <w:rStyle w:val="PageNumber"/>
        <w:color w:val="00558C"/>
        <w:szCs w:val="15"/>
      </w:rPr>
      <w:t xml:space="preserve">P </w:t>
    </w:r>
    <w:r w:rsidRPr="00186527">
      <w:rPr>
        <w:rStyle w:val="PageNumber"/>
        <w:color w:val="00558C"/>
        <w:szCs w:val="15"/>
      </w:rPr>
      <w:fldChar w:fldCharType="begin"/>
    </w:r>
    <w:r w:rsidRPr="00186527">
      <w:rPr>
        <w:rStyle w:val="PageNumber"/>
        <w:color w:val="00558C"/>
        <w:szCs w:val="15"/>
      </w:rPr>
      <w:instrText xml:space="preserve">PAGE  </w:instrText>
    </w:r>
    <w:r w:rsidRPr="00186527">
      <w:rPr>
        <w:rStyle w:val="PageNumber"/>
        <w:color w:val="00558C"/>
        <w:szCs w:val="15"/>
      </w:rPr>
      <w:fldChar w:fldCharType="separate"/>
    </w:r>
    <w:r w:rsidR="009C057E">
      <w:rPr>
        <w:rStyle w:val="PageNumber"/>
        <w:noProof/>
        <w:color w:val="00558C"/>
        <w:szCs w:val="15"/>
      </w:rPr>
      <w:t>4</w:t>
    </w:r>
    <w:r w:rsidRPr="00186527">
      <w:rPr>
        <w:rStyle w:val="PageNumber"/>
        <w:color w:val="00558C"/>
        <w:szCs w:val="15"/>
      </w:rPr>
      <w:fldChar w:fldCharType="end"/>
    </w:r>
  </w:p>
  <w:p w14:paraId="1D5AF8CB" w14:textId="77777777" w:rsidR="00883AE3" w:rsidRPr="003028AF" w:rsidRDefault="00883AE3" w:rsidP="00292085">
    <w:pPr>
      <w:pStyle w:val="Footereditionno"/>
      <w:tabs>
        <w:tab w:val="clear" w:pos="10206"/>
        <w:tab w:val="right" w:pos="10205"/>
      </w:tabs>
      <w:rPr>
        <w:szCs w:val="15"/>
      </w:rPr>
    </w:pPr>
    <w:r w:rsidRPr="00186527">
      <w:rPr>
        <w:b w:val="0"/>
        <w:szCs w:val="15"/>
      </w:rPr>
      <w:fldChar w:fldCharType="begin"/>
    </w:r>
    <w:r w:rsidRPr="00186527">
      <w:rPr>
        <w:b w:val="0"/>
        <w:szCs w:val="15"/>
      </w:rPr>
      <w:instrText xml:space="preserve"> STYLEREF "Edition number" \* MERGEFORMAT </w:instrText>
    </w:r>
    <w:r w:rsidRPr="00186527">
      <w:rPr>
        <w:b w:val="0"/>
        <w:szCs w:val="15"/>
      </w:rPr>
      <w:fldChar w:fldCharType="separate"/>
    </w:r>
    <w:r w:rsidR="009C057E" w:rsidRPr="009C057E">
      <w:rPr>
        <w:b w:val="0"/>
        <w:bCs/>
        <w:noProof/>
        <w:szCs w:val="15"/>
        <w:lang w:val="en-US"/>
      </w:rPr>
      <w:t>Edition 1.0</w:t>
    </w:r>
    <w:r w:rsidRPr="00186527">
      <w:rPr>
        <w:b w:val="0"/>
        <w:szCs w:val="15"/>
      </w:rPr>
      <w:fldChar w:fldCharType="end"/>
    </w:r>
    <w:r w:rsidRPr="00186527">
      <w:rPr>
        <w:b w:val="0"/>
        <w:szCs w:val="15"/>
      </w:rPr>
      <w:t xml:space="preserve">  </w:t>
    </w:r>
    <w:r w:rsidRPr="00186527">
      <w:rPr>
        <w:b w:val="0"/>
        <w:szCs w:val="15"/>
      </w:rPr>
      <w:fldChar w:fldCharType="begin"/>
    </w:r>
    <w:r w:rsidRPr="00186527">
      <w:rPr>
        <w:b w:val="0"/>
        <w:szCs w:val="15"/>
      </w:rPr>
      <w:instrText xml:space="preserve"> STYLEREF "Document date" \* MERGEFORMAT </w:instrText>
    </w:r>
    <w:r w:rsidRPr="00186527">
      <w:rPr>
        <w:b w:val="0"/>
        <w:szCs w:val="15"/>
      </w:rPr>
      <w:fldChar w:fldCharType="separate"/>
    </w:r>
    <w:r w:rsidR="009C057E" w:rsidRPr="009C057E">
      <w:rPr>
        <w:b w:val="0"/>
        <w:bCs/>
        <w:noProof/>
        <w:szCs w:val="15"/>
        <w:lang w:val="en-US"/>
      </w:rPr>
      <w:t>December</w:t>
    </w:r>
    <w:r w:rsidR="009C057E">
      <w:rPr>
        <w:b w:val="0"/>
        <w:noProof/>
        <w:szCs w:val="15"/>
      </w:rPr>
      <w:t xml:space="preserve"> 2013</w:t>
    </w:r>
    <w:r w:rsidRPr="00186527">
      <w:rPr>
        <w:b w:val="0"/>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4475A" w14:textId="77777777" w:rsidR="00883AE3" w:rsidRPr="002C5134" w:rsidRDefault="00883AE3" w:rsidP="002C5134">
    <w:pPr>
      <w:pStyle w:val="Footer"/>
      <w:rPr>
        <w:sz w:val="15"/>
        <w:szCs w:val="15"/>
      </w:rPr>
    </w:pPr>
  </w:p>
  <w:p w14:paraId="06D21433" w14:textId="77777777" w:rsidR="00883AE3" w:rsidRDefault="00883AE3" w:rsidP="00D2697A">
    <w:pPr>
      <w:pStyle w:val="Footerlandscape"/>
    </w:pPr>
  </w:p>
  <w:p w14:paraId="445DAD76" w14:textId="77777777" w:rsidR="00883AE3" w:rsidRPr="00186527" w:rsidRDefault="004523F0" w:rsidP="00D2697A">
    <w:pPr>
      <w:pStyle w:val="Footerlandscape"/>
      <w:rPr>
        <w:rStyle w:val="PageNumber"/>
        <w:b w:val="0"/>
        <w:szCs w:val="15"/>
      </w:rPr>
    </w:pPr>
    <w:r w:rsidRPr="00186527">
      <w:rPr>
        <w:b w:val="0"/>
      </w:rPr>
      <w:fldChar w:fldCharType="begin"/>
    </w:r>
    <w:r w:rsidRPr="00186527">
      <w:rPr>
        <w:b w:val="0"/>
      </w:rPr>
      <w:instrText xml:space="preserve"> STYLEREF "Document type" \* MERGEFORMAT </w:instrText>
    </w:r>
    <w:r w:rsidRPr="00186527">
      <w:rPr>
        <w:b w:val="0"/>
      </w:rPr>
      <w:fldChar w:fldCharType="separate"/>
    </w:r>
    <w:r w:rsidR="009C057E" w:rsidRPr="009C057E">
      <w:rPr>
        <w:b w:val="0"/>
        <w:bCs/>
        <w:noProof/>
      </w:rPr>
      <w:t>IALA Model Course</w:t>
    </w:r>
    <w:r w:rsidRPr="00186527">
      <w:rPr>
        <w:b w:val="0"/>
        <w:bCs/>
        <w:noProof/>
      </w:rPr>
      <w:fldChar w:fldCharType="end"/>
    </w:r>
    <w:r w:rsidR="00883AE3" w:rsidRPr="00186527">
      <w:rPr>
        <w:b w:val="0"/>
      </w:rPr>
      <w:t xml:space="preserve"> </w:t>
    </w:r>
    <w:r w:rsidRPr="00186527">
      <w:rPr>
        <w:b w:val="0"/>
      </w:rPr>
      <w:fldChar w:fldCharType="begin"/>
    </w:r>
    <w:r w:rsidRPr="00186527">
      <w:rPr>
        <w:b w:val="0"/>
      </w:rPr>
      <w:instrText xml:space="preserve"> STYLEREF "Document number" \* MERGEFORMAT </w:instrText>
    </w:r>
    <w:r w:rsidRPr="00186527">
      <w:rPr>
        <w:b w:val="0"/>
      </w:rPr>
      <w:fldChar w:fldCharType="separate"/>
    </w:r>
    <w:r w:rsidR="009C057E">
      <w:rPr>
        <w:b w:val="0"/>
        <w:noProof/>
      </w:rPr>
      <w:t>L2.11.6</w:t>
    </w:r>
    <w:r w:rsidRPr="00186527">
      <w:rPr>
        <w:b w:val="0"/>
        <w:noProof/>
      </w:rPr>
      <w:fldChar w:fldCharType="end"/>
    </w:r>
    <w:r w:rsidR="00883AE3" w:rsidRPr="00186527">
      <w:rPr>
        <w:b w:val="0"/>
      </w:rPr>
      <w:t xml:space="preserve"> – </w:t>
    </w:r>
    <w:r w:rsidRPr="00186527">
      <w:rPr>
        <w:b w:val="0"/>
      </w:rPr>
      <w:fldChar w:fldCharType="begin"/>
    </w:r>
    <w:r w:rsidRPr="00186527">
      <w:rPr>
        <w:b w:val="0"/>
      </w:rPr>
      <w:instrText xml:space="preserve"> STYLEREF "Document name" \* MERGEFORMAT </w:instrText>
    </w:r>
    <w:r w:rsidRPr="00186527">
      <w:rPr>
        <w:b w:val="0"/>
      </w:rPr>
      <w:fldChar w:fldCharType="separate"/>
    </w:r>
    <w:r w:rsidR="009C057E">
      <w:rPr>
        <w:b w:val="0"/>
        <w:noProof/>
      </w:rPr>
      <w:t>Level 2 - Preservation of Structures</w:t>
    </w:r>
    <w:r w:rsidRPr="00186527">
      <w:rPr>
        <w:b w:val="0"/>
        <w:noProof/>
      </w:rPr>
      <w:fldChar w:fldCharType="end"/>
    </w:r>
  </w:p>
  <w:p w14:paraId="58D465E7" w14:textId="77777777" w:rsidR="00883AE3" w:rsidRPr="00480D65" w:rsidRDefault="004523F0" w:rsidP="00D2697A">
    <w:pPr>
      <w:pStyle w:val="Footerlandscape"/>
    </w:pPr>
    <w:r w:rsidRPr="00186527">
      <w:rPr>
        <w:b w:val="0"/>
      </w:rPr>
      <w:fldChar w:fldCharType="begin"/>
    </w:r>
    <w:r w:rsidRPr="00186527">
      <w:rPr>
        <w:b w:val="0"/>
      </w:rPr>
      <w:instrText xml:space="preserve"> STYLEREF "Edition number" \* MERGEFORMAT </w:instrText>
    </w:r>
    <w:r w:rsidRPr="00186527">
      <w:rPr>
        <w:b w:val="0"/>
      </w:rPr>
      <w:fldChar w:fldCharType="separate"/>
    </w:r>
    <w:r w:rsidR="009C057E" w:rsidRPr="009C057E">
      <w:rPr>
        <w:b w:val="0"/>
        <w:bCs/>
        <w:noProof/>
      </w:rPr>
      <w:t>Edition 1.0</w:t>
    </w:r>
    <w:r w:rsidRPr="00186527">
      <w:rPr>
        <w:b w:val="0"/>
        <w:bCs/>
        <w:noProof/>
      </w:rPr>
      <w:fldChar w:fldCharType="end"/>
    </w:r>
    <w:r w:rsidR="00883AE3" w:rsidRPr="00186527">
      <w:rPr>
        <w:b w:val="0"/>
      </w:rPr>
      <w:t xml:space="preserve">  </w:t>
    </w:r>
    <w:r w:rsidRPr="00186527">
      <w:rPr>
        <w:b w:val="0"/>
      </w:rPr>
      <w:fldChar w:fldCharType="begin"/>
    </w:r>
    <w:r w:rsidRPr="00186527">
      <w:rPr>
        <w:b w:val="0"/>
      </w:rPr>
      <w:instrText xml:space="preserve"> STYLEREF "Document date" \* MERGEFORMAT </w:instrText>
    </w:r>
    <w:r w:rsidRPr="00186527">
      <w:rPr>
        <w:b w:val="0"/>
      </w:rPr>
      <w:fldChar w:fldCharType="separate"/>
    </w:r>
    <w:r w:rsidR="009C057E" w:rsidRPr="009C057E">
      <w:rPr>
        <w:b w:val="0"/>
        <w:bCs/>
        <w:noProof/>
      </w:rPr>
      <w:t>December 2013</w:t>
    </w:r>
    <w:r w:rsidRPr="00186527">
      <w:rPr>
        <w:b w:val="0"/>
        <w:bCs/>
        <w:noProof/>
      </w:rPr>
      <w:fldChar w:fldCharType="end"/>
    </w:r>
    <w:r w:rsidR="00883AE3" w:rsidRPr="00C907DF">
      <w:tab/>
    </w:r>
    <w:r w:rsidR="00883AE3" w:rsidRPr="002C5134">
      <w:t xml:space="preserve">P </w:t>
    </w:r>
    <w:r w:rsidR="00883AE3" w:rsidRPr="002C5134">
      <w:fldChar w:fldCharType="begin"/>
    </w:r>
    <w:r w:rsidR="00883AE3" w:rsidRPr="002C5134">
      <w:instrText xml:space="preserve">PAGE  </w:instrText>
    </w:r>
    <w:r w:rsidR="00883AE3" w:rsidRPr="002C5134">
      <w:fldChar w:fldCharType="separate"/>
    </w:r>
    <w:r w:rsidR="009C057E">
      <w:rPr>
        <w:noProof/>
      </w:rPr>
      <w:t>11</w:t>
    </w:r>
    <w:r w:rsidR="00883AE3"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87E9FC" w14:textId="77777777" w:rsidR="00011013" w:rsidRDefault="00011013">
      <w:r>
        <w:separator/>
      </w:r>
    </w:p>
    <w:p w14:paraId="432858CA" w14:textId="77777777" w:rsidR="00011013" w:rsidRDefault="00011013"/>
  </w:footnote>
  <w:footnote w:type="continuationSeparator" w:id="0">
    <w:p w14:paraId="0C8E70EB" w14:textId="77777777" w:rsidR="00011013" w:rsidRDefault="00011013" w:rsidP="003274DB">
      <w:r>
        <w:continuationSeparator/>
      </w:r>
    </w:p>
    <w:p w14:paraId="4F8E8C29" w14:textId="77777777" w:rsidR="00011013" w:rsidRDefault="00011013"/>
    <w:p w14:paraId="2AA3E1DA" w14:textId="77777777" w:rsidR="00011013" w:rsidRDefault="00011013"/>
    <w:p w14:paraId="6C1C43AE" w14:textId="77777777" w:rsidR="00011013" w:rsidRDefault="000110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DE6A6" w14:textId="4599281F" w:rsidR="00883AE3" w:rsidRPr="00ED2A8D" w:rsidRDefault="00883AE3" w:rsidP="001B1745">
    <w:pPr>
      <w:pStyle w:val="Header"/>
      <w:jc w:val="right"/>
    </w:pPr>
    <w:r w:rsidRPr="00442889">
      <w:rPr>
        <w:noProof/>
        <w:lang w:val="en-IE" w:eastAsia="en-IE"/>
      </w:rPr>
      <w:drawing>
        <wp:anchor distT="0" distB="0" distL="114300" distR="114300" simplePos="0" relativeHeight="251657214" behindDoc="1" locked="0" layoutInCell="1" allowOverlap="1" wp14:anchorId="3B89177E" wp14:editId="1557032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1B1745">
      <w:t>ENG7-10.8.3</w:t>
    </w:r>
  </w:p>
  <w:p w14:paraId="19862EF8" w14:textId="77777777" w:rsidR="00883AE3" w:rsidRPr="00ED2A8D" w:rsidRDefault="00883AE3" w:rsidP="008747E0">
    <w:pPr>
      <w:pStyle w:val="Header"/>
    </w:pPr>
  </w:p>
  <w:p w14:paraId="4BC4B091" w14:textId="77777777" w:rsidR="00883AE3" w:rsidRDefault="00883AE3" w:rsidP="008747E0">
    <w:pPr>
      <w:pStyle w:val="Header"/>
    </w:pPr>
  </w:p>
  <w:p w14:paraId="53B687A9" w14:textId="77777777" w:rsidR="00883AE3" w:rsidRDefault="00883AE3" w:rsidP="008747E0">
    <w:pPr>
      <w:pStyle w:val="Header"/>
    </w:pPr>
  </w:p>
  <w:p w14:paraId="1C7F4832" w14:textId="77777777" w:rsidR="00883AE3" w:rsidRDefault="00883AE3" w:rsidP="008747E0">
    <w:pPr>
      <w:pStyle w:val="Header"/>
    </w:pPr>
  </w:p>
  <w:p w14:paraId="5A016BEC" w14:textId="77777777" w:rsidR="00883AE3" w:rsidRDefault="00883AE3" w:rsidP="008747E0">
    <w:pPr>
      <w:pStyle w:val="Header"/>
    </w:pPr>
  </w:p>
  <w:p w14:paraId="03961AB3" w14:textId="77777777" w:rsidR="00883AE3" w:rsidRDefault="00883AE3" w:rsidP="008747E0">
    <w:pPr>
      <w:pStyle w:val="Header"/>
    </w:pPr>
    <w:r>
      <w:rPr>
        <w:noProof/>
        <w:lang w:val="en-IE" w:eastAsia="en-IE"/>
      </w:rPr>
      <w:drawing>
        <wp:anchor distT="0" distB="0" distL="114300" distR="114300" simplePos="0" relativeHeight="251656189" behindDoc="1" locked="0" layoutInCell="1" allowOverlap="1" wp14:anchorId="461FF855" wp14:editId="25818E2F">
          <wp:simplePos x="0" y="0"/>
          <wp:positionH relativeFrom="page">
            <wp:posOffset>51435</wp:posOffset>
          </wp:positionH>
          <wp:positionV relativeFrom="page">
            <wp:posOffset>1409913</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308AEFF6" w14:textId="77777777" w:rsidR="00883AE3" w:rsidRPr="00ED2A8D" w:rsidRDefault="00883AE3" w:rsidP="008747E0">
    <w:pPr>
      <w:pStyle w:val="Header"/>
    </w:pPr>
  </w:p>
  <w:p w14:paraId="5D248D47" w14:textId="77777777" w:rsidR="00883AE3" w:rsidRPr="00ED2A8D" w:rsidRDefault="00883AE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5F536" w14:textId="77777777" w:rsidR="00883AE3" w:rsidRPr="00ED2A8D" w:rsidRDefault="00883AE3" w:rsidP="008747E0">
    <w:pPr>
      <w:pStyle w:val="Header"/>
    </w:pPr>
    <w:r>
      <w:rPr>
        <w:noProof/>
        <w:lang w:val="en-IE" w:eastAsia="en-IE"/>
      </w:rPr>
      <w:drawing>
        <wp:anchor distT="0" distB="0" distL="114300" distR="114300" simplePos="0" relativeHeight="251658752" behindDoc="1" locked="0" layoutInCell="1" allowOverlap="1" wp14:anchorId="1FEA452C" wp14:editId="796C61ED">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ACCDBD4" w14:textId="77777777" w:rsidR="00883AE3" w:rsidRPr="00ED2A8D" w:rsidRDefault="00883AE3" w:rsidP="008747E0">
    <w:pPr>
      <w:pStyle w:val="Header"/>
    </w:pPr>
  </w:p>
  <w:p w14:paraId="001A2B3D" w14:textId="77777777" w:rsidR="00883AE3" w:rsidRDefault="00883AE3" w:rsidP="008747E0">
    <w:pPr>
      <w:pStyle w:val="Header"/>
    </w:pPr>
  </w:p>
  <w:p w14:paraId="06F960C3" w14:textId="77777777" w:rsidR="00883AE3" w:rsidRDefault="00883AE3" w:rsidP="008747E0">
    <w:pPr>
      <w:pStyle w:val="Header"/>
    </w:pPr>
  </w:p>
  <w:p w14:paraId="2801C2A7" w14:textId="77777777" w:rsidR="00883AE3" w:rsidRDefault="00883AE3" w:rsidP="008747E0">
    <w:pPr>
      <w:pStyle w:val="Header"/>
    </w:pPr>
  </w:p>
  <w:p w14:paraId="66955028" w14:textId="77777777" w:rsidR="00883AE3" w:rsidRPr="00441393" w:rsidRDefault="00883AE3" w:rsidP="00441393">
    <w:pPr>
      <w:pStyle w:val="Contents"/>
    </w:pPr>
    <w:r>
      <w:t>DOCUMENT REVISION</w:t>
    </w:r>
  </w:p>
  <w:p w14:paraId="0930F4C6" w14:textId="77777777" w:rsidR="00883AE3" w:rsidRPr="00ED2A8D" w:rsidRDefault="00883AE3" w:rsidP="008747E0">
    <w:pPr>
      <w:pStyle w:val="Header"/>
    </w:pPr>
  </w:p>
  <w:p w14:paraId="362B10D2" w14:textId="77777777" w:rsidR="00883AE3" w:rsidRPr="00AC33A2" w:rsidRDefault="00883AE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2B6CA" w14:textId="77777777" w:rsidR="00883AE3" w:rsidRPr="00ED2A8D" w:rsidRDefault="00883AE3" w:rsidP="008747E0">
    <w:pPr>
      <w:pStyle w:val="Header"/>
    </w:pPr>
    <w:r>
      <w:rPr>
        <w:noProof/>
        <w:lang w:val="en-IE" w:eastAsia="en-IE"/>
      </w:rPr>
      <w:drawing>
        <wp:anchor distT="0" distB="0" distL="114300" distR="114300" simplePos="0" relativeHeight="251674624" behindDoc="1" locked="0" layoutInCell="1" allowOverlap="1" wp14:anchorId="4DF5C319" wp14:editId="684A759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1B3A14" w14:textId="77777777" w:rsidR="00883AE3" w:rsidRPr="00ED2A8D" w:rsidRDefault="00883AE3" w:rsidP="008747E0">
    <w:pPr>
      <w:pStyle w:val="Header"/>
    </w:pPr>
  </w:p>
  <w:p w14:paraId="468FCACF" w14:textId="77777777" w:rsidR="00883AE3" w:rsidRDefault="00883AE3" w:rsidP="008747E0">
    <w:pPr>
      <w:pStyle w:val="Header"/>
    </w:pPr>
  </w:p>
  <w:p w14:paraId="1564543A" w14:textId="77777777" w:rsidR="00883AE3" w:rsidRDefault="00883AE3" w:rsidP="008747E0">
    <w:pPr>
      <w:pStyle w:val="Header"/>
    </w:pPr>
  </w:p>
  <w:p w14:paraId="44FFE433" w14:textId="77777777" w:rsidR="00883AE3" w:rsidRDefault="00883AE3" w:rsidP="008747E0">
    <w:pPr>
      <w:pStyle w:val="Header"/>
    </w:pPr>
  </w:p>
  <w:p w14:paraId="27E25C09" w14:textId="77777777" w:rsidR="00883AE3" w:rsidRPr="00441393" w:rsidRDefault="00883AE3" w:rsidP="00441393">
    <w:pPr>
      <w:pStyle w:val="Contents"/>
    </w:pPr>
    <w:r>
      <w:t>CONTENTS</w:t>
    </w:r>
  </w:p>
  <w:p w14:paraId="31F18123" w14:textId="77777777" w:rsidR="00883AE3" w:rsidRPr="00ED2A8D" w:rsidRDefault="00883AE3" w:rsidP="008747E0">
    <w:pPr>
      <w:pStyle w:val="Header"/>
    </w:pPr>
  </w:p>
  <w:p w14:paraId="18F3FA94" w14:textId="77777777" w:rsidR="00883AE3" w:rsidRPr="00AC33A2" w:rsidRDefault="00883AE3"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9E60A" w14:textId="77777777" w:rsidR="00883AE3" w:rsidRDefault="00883AE3" w:rsidP="00480D65">
    <w:pPr>
      <w:pStyle w:val="Header"/>
    </w:pPr>
    <w:r>
      <w:rPr>
        <w:noProof/>
        <w:lang w:val="en-IE" w:eastAsia="en-IE"/>
      </w:rPr>
      <w:drawing>
        <wp:anchor distT="0" distB="0" distL="114300" distR="114300" simplePos="0" relativeHeight="251678720" behindDoc="1" locked="0" layoutInCell="1" allowOverlap="1" wp14:anchorId="0B8EF895" wp14:editId="06E318DD">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9DF1BFF"/>
    <w:multiLevelType w:val="multilevel"/>
    <w:tmpl w:val="74147F36"/>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7">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851"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0">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6"/>
  </w:num>
  <w:num w:numId="4">
    <w:abstractNumId w:val="2"/>
  </w:num>
  <w:num w:numId="5">
    <w:abstractNumId w:val="10"/>
  </w:num>
  <w:num w:numId="6">
    <w:abstractNumId w:val="15"/>
  </w:num>
  <w:num w:numId="7">
    <w:abstractNumId w:val="22"/>
  </w:num>
  <w:num w:numId="8">
    <w:abstractNumId w:val="19"/>
  </w:num>
  <w:num w:numId="9">
    <w:abstractNumId w:val="13"/>
  </w:num>
  <w:num w:numId="10">
    <w:abstractNumId w:val="9"/>
  </w:num>
  <w:num w:numId="11">
    <w:abstractNumId w:val="3"/>
  </w:num>
  <w:num w:numId="12">
    <w:abstractNumId w:val="0"/>
  </w:num>
  <w:num w:numId="13">
    <w:abstractNumId w:val="7"/>
  </w:num>
  <w:num w:numId="14">
    <w:abstractNumId w:val="5"/>
  </w:num>
  <w:num w:numId="15">
    <w:abstractNumId w:val="11"/>
  </w:num>
  <w:num w:numId="16">
    <w:abstractNumId w:val="14"/>
  </w:num>
  <w:num w:numId="17">
    <w:abstractNumId w:val="17"/>
  </w:num>
  <w:num w:numId="18">
    <w:abstractNumId w:val="21"/>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20"/>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IdMacAtCleanup w:val="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rardine Delanoye">
    <w15:presenceInfo w15:providerId="AD" w15:userId="S-1-5-21-3036158373-452142988-3095193817-11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BF8"/>
    <w:rsid w:val="00005AC9"/>
    <w:rsid w:val="00011013"/>
    <w:rsid w:val="000174F9"/>
    <w:rsid w:val="00024972"/>
    <w:rsid w:val="000249C2"/>
    <w:rsid w:val="000258F6"/>
    <w:rsid w:val="000268A9"/>
    <w:rsid w:val="000379A7"/>
    <w:rsid w:val="00040EB8"/>
    <w:rsid w:val="000537D0"/>
    <w:rsid w:val="00057B6D"/>
    <w:rsid w:val="00061A7B"/>
    <w:rsid w:val="0008654C"/>
    <w:rsid w:val="000904ED"/>
    <w:rsid w:val="00093294"/>
    <w:rsid w:val="000A27A8"/>
    <w:rsid w:val="000A5291"/>
    <w:rsid w:val="000B1A77"/>
    <w:rsid w:val="000C711B"/>
    <w:rsid w:val="000D474B"/>
    <w:rsid w:val="000D6611"/>
    <w:rsid w:val="000D6693"/>
    <w:rsid w:val="000E3954"/>
    <w:rsid w:val="000E3E52"/>
    <w:rsid w:val="000F0F9F"/>
    <w:rsid w:val="000F2CFD"/>
    <w:rsid w:val="000F3F43"/>
    <w:rsid w:val="0010151D"/>
    <w:rsid w:val="00105104"/>
    <w:rsid w:val="00112B84"/>
    <w:rsid w:val="00113D5B"/>
    <w:rsid w:val="00113EFD"/>
    <w:rsid w:val="00113F8F"/>
    <w:rsid w:val="001205DE"/>
    <w:rsid w:val="001214A0"/>
    <w:rsid w:val="001349DB"/>
    <w:rsid w:val="001361CD"/>
    <w:rsid w:val="00136E58"/>
    <w:rsid w:val="00153769"/>
    <w:rsid w:val="00156525"/>
    <w:rsid w:val="00161325"/>
    <w:rsid w:val="0017295E"/>
    <w:rsid w:val="00180C11"/>
    <w:rsid w:val="001836BE"/>
    <w:rsid w:val="001862D3"/>
    <w:rsid w:val="00186527"/>
    <w:rsid w:val="001875B1"/>
    <w:rsid w:val="00196949"/>
    <w:rsid w:val="001B1745"/>
    <w:rsid w:val="001D4A3E"/>
    <w:rsid w:val="001E0F67"/>
    <w:rsid w:val="001E416D"/>
    <w:rsid w:val="00201337"/>
    <w:rsid w:val="002022EA"/>
    <w:rsid w:val="00205B17"/>
    <w:rsid w:val="00205D9B"/>
    <w:rsid w:val="002204DA"/>
    <w:rsid w:val="0022371A"/>
    <w:rsid w:val="00236556"/>
    <w:rsid w:val="0024375D"/>
    <w:rsid w:val="00245141"/>
    <w:rsid w:val="002503EF"/>
    <w:rsid w:val="0025141E"/>
    <w:rsid w:val="002520AD"/>
    <w:rsid w:val="00257DF8"/>
    <w:rsid w:val="00257E4A"/>
    <w:rsid w:val="0027175D"/>
    <w:rsid w:val="00274ADD"/>
    <w:rsid w:val="00280DE0"/>
    <w:rsid w:val="00292085"/>
    <w:rsid w:val="002974BA"/>
    <w:rsid w:val="002A29D4"/>
    <w:rsid w:val="002A689F"/>
    <w:rsid w:val="002B598C"/>
    <w:rsid w:val="002C5134"/>
    <w:rsid w:val="002C7B21"/>
    <w:rsid w:val="002E22F4"/>
    <w:rsid w:val="002E4993"/>
    <w:rsid w:val="002E5BAC"/>
    <w:rsid w:val="002E7635"/>
    <w:rsid w:val="002F265A"/>
    <w:rsid w:val="002F3536"/>
    <w:rsid w:val="003028AF"/>
    <w:rsid w:val="00305EFE"/>
    <w:rsid w:val="00313D85"/>
    <w:rsid w:val="0031400E"/>
    <w:rsid w:val="00315CE3"/>
    <w:rsid w:val="00320639"/>
    <w:rsid w:val="003251FE"/>
    <w:rsid w:val="003274DB"/>
    <w:rsid w:val="00327ADA"/>
    <w:rsid w:val="00327FBF"/>
    <w:rsid w:val="00357C80"/>
    <w:rsid w:val="0036382D"/>
    <w:rsid w:val="00367068"/>
    <w:rsid w:val="00380350"/>
    <w:rsid w:val="00380B4E"/>
    <w:rsid w:val="00380F03"/>
    <w:rsid w:val="003816E4"/>
    <w:rsid w:val="00383EE9"/>
    <w:rsid w:val="003840BF"/>
    <w:rsid w:val="0038528A"/>
    <w:rsid w:val="0038629E"/>
    <w:rsid w:val="003A30F5"/>
    <w:rsid w:val="003A368B"/>
    <w:rsid w:val="003A7759"/>
    <w:rsid w:val="003B03EA"/>
    <w:rsid w:val="003C7C34"/>
    <w:rsid w:val="003D0F37"/>
    <w:rsid w:val="003D5150"/>
    <w:rsid w:val="003E29DE"/>
    <w:rsid w:val="003E3151"/>
    <w:rsid w:val="003F191B"/>
    <w:rsid w:val="003F1C3A"/>
    <w:rsid w:val="003F1ECC"/>
    <w:rsid w:val="003F583F"/>
    <w:rsid w:val="0042518D"/>
    <w:rsid w:val="0042639D"/>
    <w:rsid w:val="00434423"/>
    <w:rsid w:val="00441393"/>
    <w:rsid w:val="00447CF0"/>
    <w:rsid w:val="00447E14"/>
    <w:rsid w:val="004523F0"/>
    <w:rsid w:val="00456F10"/>
    <w:rsid w:val="00465491"/>
    <w:rsid w:val="00480D65"/>
    <w:rsid w:val="00483DF3"/>
    <w:rsid w:val="00492A8D"/>
    <w:rsid w:val="004C01E0"/>
    <w:rsid w:val="004D0799"/>
    <w:rsid w:val="004D153C"/>
    <w:rsid w:val="004E1D57"/>
    <w:rsid w:val="004E2F16"/>
    <w:rsid w:val="004F16C9"/>
    <w:rsid w:val="00503044"/>
    <w:rsid w:val="0050650A"/>
    <w:rsid w:val="00513460"/>
    <w:rsid w:val="00523666"/>
    <w:rsid w:val="00526234"/>
    <w:rsid w:val="00557434"/>
    <w:rsid w:val="00580763"/>
    <w:rsid w:val="005871F3"/>
    <w:rsid w:val="00595415"/>
    <w:rsid w:val="00597652"/>
    <w:rsid w:val="005A080B"/>
    <w:rsid w:val="005A7BDC"/>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60102B"/>
    <w:rsid w:val="006127AC"/>
    <w:rsid w:val="00617F1B"/>
    <w:rsid w:val="00634A78"/>
    <w:rsid w:val="00642025"/>
    <w:rsid w:val="0065107F"/>
    <w:rsid w:val="00651526"/>
    <w:rsid w:val="00655C99"/>
    <w:rsid w:val="00665C35"/>
    <w:rsid w:val="00666061"/>
    <w:rsid w:val="00667424"/>
    <w:rsid w:val="00667792"/>
    <w:rsid w:val="00671677"/>
    <w:rsid w:val="00673C5E"/>
    <w:rsid w:val="00674DCF"/>
    <w:rsid w:val="006750F2"/>
    <w:rsid w:val="00676E16"/>
    <w:rsid w:val="0068553C"/>
    <w:rsid w:val="00685F34"/>
    <w:rsid w:val="00687E10"/>
    <w:rsid w:val="006975A8"/>
    <w:rsid w:val="006A2EC5"/>
    <w:rsid w:val="006A5D9D"/>
    <w:rsid w:val="006B767B"/>
    <w:rsid w:val="006E0818"/>
    <w:rsid w:val="006E0E7D"/>
    <w:rsid w:val="006E6974"/>
    <w:rsid w:val="006F032D"/>
    <w:rsid w:val="006F1C14"/>
    <w:rsid w:val="0070681D"/>
    <w:rsid w:val="0072737A"/>
    <w:rsid w:val="00731DEE"/>
    <w:rsid w:val="007342FE"/>
    <w:rsid w:val="0074704E"/>
    <w:rsid w:val="00750AF1"/>
    <w:rsid w:val="007519FD"/>
    <w:rsid w:val="007542FF"/>
    <w:rsid w:val="0076167A"/>
    <w:rsid w:val="007715E8"/>
    <w:rsid w:val="00776004"/>
    <w:rsid w:val="0078486B"/>
    <w:rsid w:val="00785A39"/>
    <w:rsid w:val="00787D8A"/>
    <w:rsid w:val="00790277"/>
    <w:rsid w:val="00791EBC"/>
    <w:rsid w:val="00793577"/>
    <w:rsid w:val="007A446A"/>
    <w:rsid w:val="007A6476"/>
    <w:rsid w:val="007B29A6"/>
    <w:rsid w:val="007B6A93"/>
    <w:rsid w:val="007B7FEC"/>
    <w:rsid w:val="007C78B2"/>
    <w:rsid w:val="007D2107"/>
    <w:rsid w:val="007D5895"/>
    <w:rsid w:val="007D747F"/>
    <w:rsid w:val="007D77AB"/>
    <w:rsid w:val="007E30DF"/>
    <w:rsid w:val="007E4188"/>
    <w:rsid w:val="007F7544"/>
    <w:rsid w:val="00800995"/>
    <w:rsid w:val="00815E10"/>
    <w:rsid w:val="008326B2"/>
    <w:rsid w:val="0083626A"/>
    <w:rsid w:val="00846831"/>
    <w:rsid w:val="0084683E"/>
    <w:rsid w:val="008533FB"/>
    <w:rsid w:val="00864E45"/>
    <w:rsid w:val="00865532"/>
    <w:rsid w:val="008737D3"/>
    <w:rsid w:val="008747E0"/>
    <w:rsid w:val="00875885"/>
    <w:rsid w:val="00876841"/>
    <w:rsid w:val="008827A8"/>
    <w:rsid w:val="00882B3C"/>
    <w:rsid w:val="00883AE3"/>
    <w:rsid w:val="0088489E"/>
    <w:rsid w:val="008972C3"/>
    <w:rsid w:val="008B501C"/>
    <w:rsid w:val="008C27BE"/>
    <w:rsid w:val="008C33B5"/>
    <w:rsid w:val="008D1B79"/>
    <w:rsid w:val="008D2314"/>
    <w:rsid w:val="008E1F69"/>
    <w:rsid w:val="008E521F"/>
    <w:rsid w:val="008E54F8"/>
    <w:rsid w:val="008E5E93"/>
    <w:rsid w:val="008F57D8"/>
    <w:rsid w:val="00902834"/>
    <w:rsid w:val="00913B44"/>
    <w:rsid w:val="00914E26"/>
    <w:rsid w:val="0091590F"/>
    <w:rsid w:val="009249A2"/>
    <w:rsid w:val="00924ABF"/>
    <w:rsid w:val="0092540C"/>
    <w:rsid w:val="00925E0F"/>
    <w:rsid w:val="00931A57"/>
    <w:rsid w:val="009414E6"/>
    <w:rsid w:val="0094549B"/>
    <w:rsid w:val="00945B52"/>
    <w:rsid w:val="0095330D"/>
    <w:rsid w:val="00956797"/>
    <w:rsid w:val="00965581"/>
    <w:rsid w:val="00971591"/>
    <w:rsid w:val="00974564"/>
    <w:rsid w:val="00974BC7"/>
    <w:rsid w:val="00974E99"/>
    <w:rsid w:val="009764FA"/>
    <w:rsid w:val="009773B0"/>
    <w:rsid w:val="00980192"/>
    <w:rsid w:val="0098220E"/>
    <w:rsid w:val="009865F4"/>
    <w:rsid w:val="00994D97"/>
    <w:rsid w:val="009A1FCD"/>
    <w:rsid w:val="009A5F67"/>
    <w:rsid w:val="009B15D2"/>
    <w:rsid w:val="009B2948"/>
    <w:rsid w:val="009B785E"/>
    <w:rsid w:val="009C057E"/>
    <w:rsid w:val="009C25D3"/>
    <w:rsid w:val="009C26F8"/>
    <w:rsid w:val="009C609E"/>
    <w:rsid w:val="009E16EC"/>
    <w:rsid w:val="009E4A4D"/>
    <w:rsid w:val="009F081F"/>
    <w:rsid w:val="00A03913"/>
    <w:rsid w:val="00A13E56"/>
    <w:rsid w:val="00A24838"/>
    <w:rsid w:val="00A40526"/>
    <w:rsid w:val="00A4308C"/>
    <w:rsid w:val="00A4469B"/>
    <w:rsid w:val="00A549B3"/>
    <w:rsid w:val="00A619B1"/>
    <w:rsid w:val="00A660F5"/>
    <w:rsid w:val="00A668D2"/>
    <w:rsid w:val="00A72ED7"/>
    <w:rsid w:val="00A8083F"/>
    <w:rsid w:val="00A84CE0"/>
    <w:rsid w:val="00A90D86"/>
    <w:rsid w:val="00A93103"/>
    <w:rsid w:val="00AA3E01"/>
    <w:rsid w:val="00AA7005"/>
    <w:rsid w:val="00AB46CD"/>
    <w:rsid w:val="00AB4A21"/>
    <w:rsid w:val="00AB4FB9"/>
    <w:rsid w:val="00AB7C61"/>
    <w:rsid w:val="00AC1940"/>
    <w:rsid w:val="00AC33A2"/>
    <w:rsid w:val="00AD4E86"/>
    <w:rsid w:val="00AE65F1"/>
    <w:rsid w:val="00AE6BB4"/>
    <w:rsid w:val="00AE74AD"/>
    <w:rsid w:val="00AF159C"/>
    <w:rsid w:val="00B01873"/>
    <w:rsid w:val="00B03F1C"/>
    <w:rsid w:val="00B153AD"/>
    <w:rsid w:val="00B17253"/>
    <w:rsid w:val="00B249F1"/>
    <w:rsid w:val="00B31A41"/>
    <w:rsid w:val="00B33F6C"/>
    <w:rsid w:val="00B40199"/>
    <w:rsid w:val="00B502FF"/>
    <w:rsid w:val="00B552CA"/>
    <w:rsid w:val="00B575C0"/>
    <w:rsid w:val="00B602A1"/>
    <w:rsid w:val="00B67422"/>
    <w:rsid w:val="00B67FEF"/>
    <w:rsid w:val="00B70BD4"/>
    <w:rsid w:val="00B73463"/>
    <w:rsid w:val="00B7492B"/>
    <w:rsid w:val="00B9016D"/>
    <w:rsid w:val="00BA0F98"/>
    <w:rsid w:val="00BA1517"/>
    <w:rsid w:val="00BA67FD"/>
    <w:rsid w:val="00BA7C48"/>
    <w:rsid w:val="00BB27A6"/>
    <w:rsid w:val="00BB28FC"/>
    <w:rsid w:val="00BB2E2F"/>
    <w:rsid w:val="00BB3211"/>
    <w:rsid w:val="00BC0440"/>
    <w:rsid w:val="00BC27F6"/>
    <w:rsid w:val="00BC39F4"/>
    <w:rsid w:val="00BD21FE"/>
    <w:rsid w:val="00BD7EE1"/>
    <w:rsid w:val="00BE5568"/>
    <w:rsid w:val="00BF0A2B"/>
    <w:rsid w:val="00BF1358"/>
    <w:rsid w:val="00BF3CB4"/>
    <w:rsid w:val="00C0106D"/>
    <w:rsid w:val="00C133BE"/>
    <w:rsid w:val="00C2048E"/>
    <w:rsid w:val="00C222B4"/>
    <w:rsid w:val="00C339BE"/>
    <w:rsid w:val="00C352EA"/>
    <w:rsid w:val="00C35CF6"/>
    <w:rsid w:val="00C4205C"/>
    <w:rsid w:val="00C42E66"/>
    <w:rsid w:val="00C47A15"/>
    <w:rsid w:val="00C52B00"/>
    <w:rsid w:val="00C533EC"/>
    <w:rsid w:val="00C5470E"/>
    <w:rsid w:val="00C55EFB"/>
    <w:rsid w:val="00C56585"/>
    <w:rsid w:val="00C56B3F"/>
    <w:rsid w:val="00C67E3E"/>
    <w:rsid w:val="00C739BC"/>
    <w:rsid w:val="00C773D9"/>
    <w:rsid w:val="00C805CB"/>
    <w:rsid w:val="00C80ACE"/>
    <w:rsid w:val="00C81162"/>
    <w:rsid w:val="00C83666"/>
    <w:rsid w:val="00C870B5"/>
    <w:rsid w:val="00C91630"/>
    <w:rsid w:val="00C936F6"/>
    <w:rsid w:val="00C966EB"/>
    <w:rsid w:val="00CA04B1"/>
    <w:rsid w:val="00CA2DFC"/>
    <w:rsid w:val="00CB03D4"/>
    <w:rsid w:val="00CB507B"/>
    <w:rsid w:val="00CC35EF"/>
    <w:rsid w:val="00CC5048"/>
    <w:rsid w:val="00CC5F44"/>
    <w:rsid w:val="00CC6246"/>
    <w:rsid w:val="00CD7411"/>
    <w:rsid w:val="00CE3160"/>
    <w:rsid w:val="00CE5BF8"/>
    <w:rsid w:val="00CE5E46"/>
    <w:rsid w:val="00D11214"/>
    <w:rsid w:val="00D1463A"/>
    <w:rsid w:val="00D16B8E"/>
    <w:rsid w:val="00D2138C"/>
    <w:rsid w:val="00D216A5"/>
    <w:rsid w:val="00D2697A"/>
    <w:rsid w:val="00D31339"/>
    <w:rsid w:val="00D347D9"/>
    <w:rsid w:val="00D34F9C"/>
    <w:rsid w:val="00D36983"/>
    <w:rsid w:val="00D3700C"/>
    <w:rsid w:val="00D46F86"/>
    <w:rsid w:val="00D61E0B"/>
    <w:rsid w:val="00D653B1"/>
    <w:rsid w:val="00D66309"/>
    <w:rsid w:val="00D67ABF"/>
    <w:rsid w:val="00D74AE1"/>
    <w:rsid w:val="00D81454"/>
    <w:rsid w:val="00D85124"/>
    <w:rsid w:val="00D865A8"/>
    <w:rsid w:val="00D92C2D"/>
    <w:rsid w:val="00D95BDA"/>
    <w:rsid w:val="00DA17CD"/>
    <w:rsid w:val="00DB0ABB"/>
    <w:rsid w:val="00DB25B3"/>
    <w:rsid w:val="00DB50E4"/>
    <w:rsid w:val="00DC48A5"/>
    <w:rsid w:val="00DC542F"/>
    <w:rsid w:val="00DC6D2F"/>
    <w:rsid w:val="00DE0893"/>
    <w:rsid w:val="00DE2814"/>
    <w:rsid w:val="00DF2E96"/>
    <w:rsid w:val="00E01272"/>
    <w:rsid w:val="00E03846"/>
    <w:rsid w:val="00E14AC9"/>
    <w:rsid w:val="00E20A7D"/>
    <w:rsid w:val="00E27A2F"/>
    <w:rsid w:val="00E42A94"/>
    <w:rsid w:val="00E448C8"/>
    <w:rsid w:val="00E44BE8"/>
    <w:rsid w:val="00E458BF"/>
    <w:rsid w:val="00E4733B"/>
    <w:rsid w:val="00E47D35"/>
    <w:rsid w:val="00E56440"/>
    <w:rsid w:val="00E637DD"/>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43B2"/>
    <w:rsid w:val="00F15682"/>
    <w:rsid w:val="00F157E2"/>
    <w:rsid w:val="00F15E95"/>
    <w:rsid w:val="00F20E5E"/>
    <w:rsid w:val="00F30EA0"/>
    <w:rsid w:val="00F41744"/>
    <w:rsid w:val="00F42554"/>
    <w:rsid w:val="00F527AC"/>
    <w:rsid w:val="00F573F5"/>
    <w:rsid w:val="00F61D83"/>
    <w:rsid w:val="00F65DD1"/>
    <w:rsid w:val="00F70611"/>
    <w:rsid w:val="00F707B3"/>
    <w:rsid w:val="00F71135"/>
    <w:rsid w:val="00F77615"/>
    <w:rsid w:val="00F90461"/>
    <w:rsid w:val="00FB16A8"/>
    <w:rsid w:val="00FB51A6"/>
    <w:rsid w:val="00FC127C"/>
    <w:rsid w:val="00FC378B"/>
    <w:rsid w:val="00FC3977"/>
    <w:rsid w:val="00FD2F16"/>
    <w:rsid w:val="00FD3637"/>
    <w:rsid w:val="00FD5561"/>
    <w:rsid w:val="00FD6065"/>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1926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4D153C"/>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9A5F67"/>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9A5F67"/>
    <w:pPr>
      <w:numPr>
        <w:ilvl w:val="1"/>
        <w:numId w:val="37"/>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9A5F67"/>
    <w:pPr>
      <w:numPr>
        <w:ilvl w:val="2"/>
        <w:numId w:val="37"/>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4D153C"/>
    <w:rPr>
      <w:caps/>
      <w:color w:val="00558C"/>
      <w:sz w:val="48"/>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4D153C"/>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character" w:styleId="Strong">
    <w:name w:val="Strong"/>
    <w:rsid w:val="008E52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ala-aism.org/wiki/dictionary" TargetMode="Externa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F134F-62A0-4CAE-BBFB-1BA5BB7ED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11</Pages>
  <Words>1806</Words>
  <Characters>10295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12077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19</cp:revision>
  <cp:lastPrinted>2016-02-11T12:10:00Z</cp:lastPrinted>
  <dcterms:created xsi:type="dcterms:W3CDTF">2017-01-04T15:23:00Z</dcterms:created>
  <dcterms:modified xsi:type="dcterms:W3CDTF">2017-07-27T15:11:00Z</dcterms:modified>
  <cp:category/>
</cp:coreProperties>
</file>